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49E37CA7" w14:textId="77777777" w:rsidTr="00F320AA">
        <w:trPr>
          <w:cantSplit/>
        </w:trPr>
        <w:tc>
          <w:tcPr>
            <w:tcW w:w="1418" w:type="dxa"/>
            <w:vAlign w:val="center"/>
          </w:tcPr>
          <w:p w14:paraId="74639ECE" w14:textId="77777777" w:rsidR="00F320AA" w:rsidRPr="00DF23FC" w:rsidRDefault="00F320AA" w:rsidP="00F320AA">
            <w:pPr>
              <w:spacing w:before="0"/>
              <w:rPr>
                <w:rFonts w:ascii="Verdana" w:hAnsi="Verdana"/>
                <w:position w:val="6"/>
              </w:rPr>
            </w:pPr>
            <w:r>
              <w:rPr>
                <w:noProof/>
                <w:lang w:val="en-US"/>
              </w:rPr>
              <w:drawing>
                <wp:inline distT="0" distB="0" distL="0" distR="0" wp14:anchorId="7ECB38AE" wp14:editId="554A6D49">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CD0395A"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4B34F68E" w14:textId="77777777" w:rsidR="00F320AA" w:rsidRDefault="00EB0812" w:rsidP="00F320AA">
            <w:pPr>
              <w:spacing w:before="0" w:line="240" w:lineRule="atLeast"/>
            </w:pPr>
            <w:r>
              <w:rPr>
                <w:noProof/>
              </w:rPr>
              <w:drawing>
                <wp:inline distT="0" distB="0" distL="0" distR="0" wp14:anchorId="234F6FF3" wp14:editId="39867C5E">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2BFB493A" w14:textId="77777777">
        <w:trPr>
          <w:cantSplit/>
        </w:trPr>
        <w:tc>
          <w:tcPr>
            <w:tcW w:w="6911" w:type="dxa"/>
            <w:gridSpan w:val="2"/>
            <w:tcBorders>
              <w:bottom w:val="single" w:sz="12" w:space="0" w:color="auto"/>
            </w:tcBorders>
          </w:tcPr>
          <w:p w14:paraId="3731EF0E"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11ACC481" w14:textId="77777777" w:rsidR="00A066F1" w:rsidRPr="00617BE4" w:rsidRDefault="00A066F1" w:rsidP="00A066F1">
            <w:pPr>
              <w:spacing w:before="0" w:line="240" w:lineRule="atLeast"/>
              <w:rPr>
                <w:rFonts w:ascii="Verdana" w:hAnsi="Verdana"/>
                <w:szCs w:val="24"/>
              </w:rPr>
            </w:pPr>
          </w:p>
        </w:tc>
      </w:tr>
      <w:tr w:rsidR="00A066F1" w:rsidRPr="00C324A8" w14:paraId="0034442E" w14:textId="77777777">
        <w:trPr>
          <w:cantSplit/>
        </w:trPr>
        <w:tc>
          <w:tcPr>
            <w:tcW w:w="6911" w:type="dxa"/>
            <w:gridSpan w:val="2"/>
            <w:tcBorders>
              <w:top w:val="single" w:sz="12" w:space="0" w:color="auto"/>
            </w:tcBorders>
          </w:tcPr>
          <w:p w14:paraId="62351108"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28DB4D61" w14:textId="40B73C1E" w:rsidR="00A066F1" w:rsidRPr="00C324A8" w:rsidRDefault="002B5A7A" w:rsidP="00A066F1">
            <w:pPr>
              <w:spacing w:before="0" w:line="240" w:lineRule="atLeast"/>
              <w:rPr>
                <w:rFonts w:ascii="Verdana" w:hAnsi="Verdana"/>
                <w:sz w:val="20"/>
              </w:rPr>
            </w:pPr>
            <w:r w:rsidRPr="002D4215">
              <w:rPr>
                <w:rFonts w:ascii="Verdana" w:hAnsi="Verdana"/>
                <w:b/>
                <w:bCs/>
                <w:sz w:val="20"/>
              </w:rPr>
              <w:t xml:space="preserve">Doc. </w:t>
            </w:r>
            <w:proofErr w:type="gramStart"/>
            <w:r w:rsidRPr="002D4215">
              <w:rPr>
                <w:rFonts w:ascii="Verdana" w:hAnsi="Verdana"/>
                <w:b/>
                <w:bCs/>
                <w:sz w:val="20"/>
              </w:rPr>
              <w:t>CPG(</w:t>
            </w:r>
            <w:proofErr w:type="gramEnd"/>
            <w:r w:rsidRPr="002D4215">
              <w:rPr>
                <w:rFonts w:ascii="Verdana" w:hAnsi="Verdana"/>
                <w:b/>
                <w:bCs/>
                <w:sz w:val="20"/>
              </w:rPr>
              <w:t>23)0</w:t>
            </w:r>
            <w:r w:rsidR="008D57A5">
              <w:rPr>
                <w:rFonts w:ascii="Verdana" w:hAnsi="Verdana"/>
                <w:b/>
                <w:bCs/>
                <w:sz w:val="20"/>
              </w:rPr>
              <w:t>60</w:t>
            </w:r>
            <w:r w:rsidRPr="002D4215">
              <w:rPr>
                <w:rFonts w:ascii="Verdana" w:hAnsi="Verdana"/>
                <w:b/>
                <w:bCs/>
                <w:sz w:val="20"/>
              </w:rPr>
              <w:t xml:space="preserve"> ANNEX</w:t>
            </w:r>
            <w:r w:rsidRPr="002B5A7A">
              <w:rPr>
                <w:rFonts w:ascii="Verdana" w:hAnsi="Verdana"/>
                <w:b/>
                <w:lang w:val="en-US"/>
              </w:rPr>
              <w:t xml:space="preserve"> </w:t>
            </w:r>
            <w:r w:rsidRPr="002D4215">
              <w:rPr>
                <w:rFonts w:ascii="Verdana" w:hAnsi="Verdana"/>
                <w:b/>
                <w:bCs/>
                <w:sz w:val="20"/>
              </w:rPr>
              <w:t>V-</w:t>
            </w:r>
            <w:r>
              <w:rPr>
                <w:rFonts w:ascii="Verdana" w:hAnsi="Verdana"/>
                <w:b/>
                <w:bCs/>
                <w:sz w:val="20"/>
              </w:rPr>
              <w:t>22B</w:t>
            </w:r>
          </w:p>
        </w:tc>
      </w:tr>
      <w:tr w:rsidR="00A066F1" w:rsidRPr="00C324A8" w14:paraId="7786C5B1" w14:textId="77777777">
        <w:trPr>
          <w:cantSplit/>
          <w:trHeight w:val="23"/>
        </w:trPr>
        <w:tc>
          <w:tcPr>
            <w:tcW w:w="6911" w:type="dxa"/>
            <w:gridSpan w:val="2"/>
            <w:shd w:val="clear" w:color="auto" w:fill="auto"/>
          </w:tcPr>
          <w:p w14:paraId="70284631"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5419A975"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2 to</w:t>
            </w:r>
            <w:r>
              <w:rPr>
                <w:rFonts w:ascii="Verdana" w:hAnsi="Verdana"/>
                <w:b/>
                <w:sz w:val="20"/>
              </w:rPr>
              <w:br/>
              <w:t>Document 4255(Add.22)</w:t>
            </w:r>
            <w:r w:rsidR="00A066F1" w:rsidRPr="00841216">
              <w:rPr>
                <w:rFonts w:ascii="Verdana" w:hAnsi="Verdana"/>
                <w:b/>
                <w:sz w:val="20"/>
              </w:rPr>
              <w:t>-</w:t>
            </w:r>
            <w:r w:rsidR="005E10C9" w:rsidRPr="00841216">
              <w:rPr>
                <w:rFonts w:ascii="Verdana" w:hAnsi="Verdana"/>
                <w:b/>
                <w:sz w:val="20"/>
              </w:rPr>
              <w:t>E</w:t>
            </w:r>
          </w:p>
        </w:tc>
      </w:tr>
      <w:tr w:rsidR="00A066F1" w:rsidRPr="00C324A8" w14:paraId="1C84FBDC" w14:textId="77777777">
        <w:trPr>
          <w:cantSplit/>
          <w:trHeight w:val="23"/>
        </w:trPr>
        <w:tc>
          <w:tcPr>
            <w:tcW w:w="6911" w:type="dxa"/>
            <w:gridSpan w:val="2"/>
            <w:shd w:val="clear" w:color="auto" w:fill="auto"/>
          </w:tcPr>
          <w:p w14:paraId="085B0F7D"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286DEF60"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 August 2023</w:t>
            </w:r>
          </w:p>
        </w:tc>
      </w:tr>
      <w:tr w:rsidR="00A066F1" w:rsidRPr="00C324A8" w14:paraId="76E37C70" w14:textId="77777777">
        <w:trPr>
          <w:cantSplit/>
          <w:trHeight w:val="23"/>
        </w:trPr>
        <w:tc>
          <w:tcPr>
            <w:tcW w:w="6911" w:type="dxa"/>
            <w:gridSpan w:val="2"/>
            <w:shd w:val="clear" w:color="auto" w:fill="auto"/>
          </w:tcPr>
          <w:p w14:paraId="34BEF36D"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C8D6189"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F9CA35E" w14:textId="77777777" w:rsidTr="00025864">
        <w:trPr>
          <w:cantSplit/>
          <w:trHeight w:val="23"/>
        </w:trPr>
        <w:tc>
          <w:tcPr>
            <w:tcW w:w="10031" w:type="dxa"/>
            <w:gridSpan w:val="4"/>
            <w:shd w:val="clear" w:color="auto" w:fill="auto"/>
          </w:tcPr>
          <w:p w14:paraId="1029D352" w14:textId="77777777" w:rsidR="00A066F1" w:rsidRPr="00C324A8" w:rsidRDefault="00A066F1" w:rsidP="00A066F1">
            <w:pPr>
              <w:tabs>
                <w:tab w:val="left" w:pos="993"/>
              </w:tabs>
              <w:spacing w:before="0"/>
              <w:rPr>
                <w:rFonts w:ascii="Verdana" w:hAnsi="Verdana"/>
                <w:b/>
                <w:sz w:val="20"/>
              </w:rPr>
            </w:pPr>
          </w:p>
        </w:tc>
      </w:tr>
      <w:tr w:rsidR="00E55816" w:rsidRPr="00C324A8" w14:paraId="1486C394" w14:textId="77777777" w:rsidTr="00025864">
        <w:trPr>
          <w:cantSplit/>
          <w:trHeight w:val="23"/>
        </w:trPr>
        <w:tc>
          <w:tcPr>
            <w:tcW w:w="10031" w:type="dxa"/>
            <w:gridSpan w:val="4"/>
            <w:shd w:val="clear" w:color="auto" w:fill="auto"/>
          </w:tcPr>
          <w:p w14:paraId="273417EE" w14:textId="77777777" w:rsidR="00E55816" w:rsidRDefault="00884D60" w:rsidP="00E55816">
            <w:pPr>
              <w:pStyle w:val="Source"/>
            </w:pPr>
            <w:r>
              <w:t>European Common Proposals</w:t>
            </w:r>
          </w:p>
        </w:tc>
      </w:tr>
      <w:tr w:rsidR="00E55816" w:rsidRPr="00C324A8" w14:paraId="4043ADC9" w14:textId="77777777" w:rsidTr="00025864">
        <w:trPr>
          <w:cantSplit/>
          <w:trHeight w:val="23"/>
        </w:trPr>
        <w:tc>
          <w:tcPr>
            <w:tcW w:w="10031" w:type="dxa"/>
            <w:gridSpan w:val="4"/>
            <w:shd w:val="clear" w:color="auto" w:fill="auto"/>
          </w:tcPr>
          <w:p w14:paraId="1109CE80" w14:textId="77777777" w:rsidR="00E55816" w:rsidRDefault="007D5320" w:rsidP="00E55816">
            <w:pPr>
              <w:pStyle w:val="Title1"/>
            </w:pPr>
            <w:r>
              <w:t>Proposals for the work of the conference</w:t>
            </w:r>
          </w:p>
        </w:tc>
      </w:tr>
      <w:tr w:rsidR="00E55816" w:rsidRPr="00C324A8" w14:paraId="59F15108" w14:textId="77777777" w:rsidTr="00025864">
        <w:trPr>
          <w:cantSplit/>
          <w:trHeight w:val="23"/>
        </w:trPr>
        <w:tc>
          <w:tcPr>
            <w:tcW w:w="10031" w:type="dxa"/>
            <w:gridSpan w:val="4"/>
            <w:shd w:val="clear" w:color="auto" w:fill="auto"/>
          </w:tcPr>
          <w:p w14:paraId="7F6ED514" w14:textId="77777777" w:rsidR="00E55816" w:rsidRDefault="00E55816" w:rsidP="00E55816">
            <w:pPr>
              <w:pStyle w:val="Title2"/>
            </w:pPr>
          </w:p>
        </w:tc>
      </w:tr>
      <w:tr w:rsidR="00A538A6" w:rsidRPr="00C324A8" w14:paraId="3D738D7D" w14:textId="77777777" w:rsidTr="00025864">
        <w:trPr>
          <w:cantSplit/>
          <w:trHeight w:val="23"/>
        </w:trPr>
        <w:tc>
          <w:tcPr>
            <w:tcW w:w="10031" w:type="dxa"/>
            <w:gridSpan w:val="4"/>
            <w:shd w:val="clear" w:color="auto" w:fill="auto"/>
          </w:tcPr>
          <w:p w14:paraId="19BE87FC" w14:textId="77777777" w:rsidR="00A538A6" w:rsidRDefault="004B13CB" w:rsidP="004B13CB">
            <w:pPr>
              <w:pStyle w:val="Agendaitem"/>
            </w:pPr>
            <w:r>
              <w:t xml:space="preserve">Agenda </w:t>
            </w:r>
            <w:proofErr w:type="spellStart"/>
            <w:r>
              <w:t>item</w:t>
            </w:r>
            <w:proofErr w:type="spellEnd"/>
            <w:r>
              <w:t xml:space="preserve"> 7(B)</w:t>
            </w:r>
          </w:p>
        </w:tc>
      </w:tr>
    </w:tbl>
    <w:bookmarkEnd w:id="4"/>
    <w:bookmarkEnd w:id="5"/>
    <w:p w14:paraId="1507BE11" w14:textId="77777777" w:rsidR="00187BD9" w:rsidRPr="007341B9" w:rsidRDefault="002B5A7A"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65135ADB" w14:textId="77777777" w:rsidR="00187BD9" w:rsidRPr="009A5BC8" w:rsidRDefault="002B5A7A" w:rsidP="009A5BC8">
      <w:r w:rsidRPr="002E5EC5">
        <w:t xml:space="preserve">7(B) </w:t>
      </w:r>
      <w:r w:rsidRPr="002E5EC5">
        <w:tab/>
        <w:t>Topic B - Non-GSO bringing into use post-milestone procedure</w:t>
      </w:r>
    </w:p>
    <w:p w14:paraId="329164BE" w14:textId="77777777" w:rsidR="00B0555C" w:rsidRPr="00E1308D" w:rsidRDefault="00B0555C" w:rsidP="00B0555C">
      <w:pPr>
        <w:pStyle w:val="Headingb"/>
        <w:rPr>
          <w:lang w:val="en-US"/>
        </w:rPr>
      </w:pPr>
      <w:r w:rsidRPr="00E1308D">
        <w:rPr>
          <w:lang w:val="en-US"/>
        </w:rPr>
        <w:t>Introduction</w:t>
      </w:r>
    </w:p>
    <w:p w14:paraId="0ED2970E" w14:textId="198D5367" w:rsidR="00B0555C" w:rsidRDefault="00B0555C" w:rsidP="00B0555C">
      <w:pPr>
        <w:rPr>
          <w:sz w:val="20"/>
          <w:lang w:eastAsia="en-GB"/>
        </w:rPr>
      </w:pPr>
      <w:r>
        <w:t xml:space="preserve">Issue A of agenda item 7 at WRC-19 considered bringing into use (BIU) of frequency assignments to all non-GSO systems, as well as a milestone-based approach for the deployment of non-GSO systems in specific frequency bands and services. When deciding upon this issue, adopting a new milestone-based approach for the deployment of non-GSO satellite systems in Resolution </w:t>
      </w:r>
      <w:r>
        <w:rPr>
          <w:rStyle w:val="ECCHLbold"/>
        </w:rPr>
        <w:t>35 (WRC-19)</w:t>
      </w:r>
      <w:r>
        <w:t xml:space="preserve">, WRC-19 invited ITU-R to study, as a matter of urgency, possible development of a post-milestone procedure taking into account the reporting defined in §18 of the Resolution </w:t>
      </w:r>
      <w:r w:rsidRPr="009872AE">
        <w:rPr>
          <w:b/>
          <w:bCs/>
        </w:rPr>
        <w:t>[7(A)</w:t>
      </w:r>
      <w:r w:rsidRPr="009872AE">
        <w:rPr>
          <w:b/>
          <w:bCs/>
        </w:rPr>
        <w:noBreakHyphen/>
        <w:t>NGSO-MILESTONES]</w:t>
      </w:r>
      <w:r w:rsidR="00FD077E">
        <w:rPr>
          <w:b/>
          <w:bCs/>
        </w:rPr>
        <w:t xml:space="preserve"> (WRC-19)</w:t>
      </w:r>
      <w:r>
        <w:t xml:space="preserve">. </w:t>
      </w:r>
      <w:r w:rsidRPr="00545EFE">
        <w:t xml:space="preserve">This Resolution later </w:t>
      </w:r>
      <w:r>
        <w:t>was given</w:t>
      </w:r>
      <w:r w:rsidRPr="00545EFE">
        <w:t xml:space="preserve"> the final number Resolution </w:t>
      </w:r>
      <w:r w:rsidRPr="00545EFE">
        <w:rPr>
          <w:b/>
          <w:bCs/>
        </w:rPr>
        <w:t>35 (WRC-19)</w:t>
      </w:r>
      <w:r w:rsidRPr="00545EFE">
        <w:t xml:space="preserve"> and </w:t>
      </w:r>
      <w:r w:rsidRPr="00545EFE">
        <w:rPr>
          <w:i/>
          <w:iCs/>
        </w:rPr>
        <w:t>resolves</w:t>
      </w:r>
      <w:r w:rsidRPr="00545EFE">
        <w:t xml:space="preserve"> 18 (§ 18) was renumbered </w:t>
      </w:r>
      <w:r w:rsidRPr="00545EFE">
        <w:rPr>
          <w:i/>
          <w:iCs/>
        </w:rPr>
        <w:t>resolves</w:t>
      </w:r>
      <w:r w:rsidRPr="00545EFE">
        <w:t xml:space="preserve"> 19.</w:t>
      </w:r>
    </w:p>
    <w:p w14:paraId="3FF9B93F" w14:textId="1D372516" w:rsidR="00B0555C" w:rsidRDefault="00B0555C" w:rsidP="00B0555C">
      <w:pPr>
        <w:rPr>
          <w:sz w:val="20"/>
          <w:lang w:eastAsia="en-GB"/>
        </w:rPr>
      </w:pPr>
      <w:r>
        <w:t xml:space="preserve">By having post-milestone procedures in place, it relieves the Radiocommunication Bureau (BR) of the burden to conduct an investigation under No. </w:t>
      </w:r>
      <w:r>
        <w:rPr>
          <w:rStyle w:val="ECCHLbold"/>
        </w:rPr>
        <w:t>13.6</w:t>
      </w:r>
      <w:r>
        <w:t xml:space="preserve"> of the RR, whenever it appears from reliable information available that the use of a recorded assignment is not in accordance with the notified characteristics in the Master International Frequency Register (MIFR). If there is no decision taken at WRC-23 on these post-milestone procedures, the only possible solution for the BR is to resort to the strict application of No. </w:t>
      </w:r>
      <w:r>
        <w:rPr>
          <w:rStyle w:val="ECCHLbold"/>
        </w:rPr>
        <w:t>13.6</w:t>
      </w:r>
      <w:r>
        <w:t xml:space="preserve">. Under such circumstances, the notifying administration could be immediately asked by the BR to reduce the number of satellites in the MIFR in order to reflect the current number of satellites deployed. This is the consequence of a lack of specific procedures or instructions to the BR and could lead to undesirable consequences, such as the suppression of the number of satellites of the non-GSO satellite network or system, even if there is only a small discrepancy between the number of satellites deployed with the number of satellites recorded in the </w:t>
      </w:r>
      <w:r>
        <w:lastRenderedPageBreak/>
        <w:t xml:space="preserve">MIFR. Although the notifying administration could appeal against the decision made by the BR to the Radio Regulations Board (RRB), explaining the reason of such discrepancy between the number of satellites deployed with the number of satellites recorded in the MIFR, it would place an unnecessary reporting burden on administrations, unnecessary data collection efforts and filing procedures on the BR, next to requiring additional resources from the RRB.  </w:t>
      </w:r>
    </w:p>
    <w:p w14:paraId="6A447276" w14:textId="77777777" w:rsidR="00B0555C" w:rsidRDefault="00B0555C" w:rsidP="00B0555C">
      <w:r>
        <w:t xml:space="preserve">If clearly defined provisions are developed for non-GSO systems in the context of post-milestone procedures, the above-mentioned consequences of only relying on the application of No. </w:t>
      </w:r>
      <w:r>
        <w:rPr>
          <w:rStyle w:val="ECCHLbold"/>
        </w:rPr>
        <w:t>13.6</w:t>
      </w:r>
      <w:r>
        <w:t xml:space="preserve"> by the BR, could be circumvented.</w:t>
      </w:r>
    </w:p>
    <w:p w14:paraId="5EE80B22" w14:textId="45131A84" w:rsidR="00B0555C" w:rsidRDefault="00B0555C" w:rsidP="00B0555C">
      <w:r w:rsidRPr="002B6C1D">
        <w:t xml:space="preserve">A decision at this WRC will give administrations time to adapt their launch strategy to these new rules after their </w:t>
      </w:r>
      <w:r>
        <w:t>third</w:t>
      </w:r>
      <w:r w:rsidRPr="002B6C1D">
        <w:t xml:space="preserve"> Milestone, which will take place mainly from 2027 onwards.</w:t>
      </w:r>
    </w:p>
    <w:p w14:paraId="06FFF145" w14:textId="6639CE3E" w:rsidR="00B0555C" w:rsidRDefault="00B0555C" w:rsidP="00B0555C">
      <w:r w:rsidRPr="00271B3E">
        <w:t xml:space="preserve">CEPT proposes </w:t>
      </w:r>
      <w:r>
        <w:t xml:space="preserve">to develop a new Resolution to suppress and replace </w:t>
      </w:r>
      <w:r w:rsidRPr="00271B3E">
        <w:rPr>
          <w:i/>
          <w:iCs/>
        </w:rPr>
        <w:t>resolves</w:t>
      </w:r>
      <w:r>
        <w:t xml:space="preserve"> 19 of Resolution </w:t>
      </w:r>
      <w:r w:rsidRPr="00271B3E">
        <w:rPr>
          <w:b/>
          <w:bCs/>
        </w:rPr>
        <w:t>35</w:t>
      </w:r>
      <w:r>
        <w:t xml:space="preserve"> </w:t>
      </w:r>
      <w:r w:rsidRPr="00271B3E">
        <w:rPr>
          <w:b/>
          <w:bCs/>
        </w:rPr>
        <w:t>(WRC-19)</w:t>
      </w:r>
      <w:r>
        <w:t xml:space="preserve"> and leave the rest of the Resolution </w:t>
      </w:r>
      <w:r w:rsidRPr="00271B3E">
        <w:rPr>
          <w:b/>
          <w:bCs/>
        </w:rPr>
        <w:t>35</w:t>
      </w:r>
      <w:r>
        <w:t xml:space="preserve"> </w:t>
      </w:r>
      <w:r w:rsidRPr="00271B3E">
        <w:rPr>
          <w:b/>
          <w:bCs/>
        </w:rPr>
        <w:t>(WRC-19)</w:t>
      </w:r>
      <w:r>
        <w:t xml:space="preserve"> as is otherwise.</w:t>
      </w:r>
    </w:p>
    <w:p w14:paraId="23D79658" w14:textId="77777777" w:rsidR="00B0555C" w:rsidRDefault="00B0555C" w:rsidP="00B0555C">
      <w:r w:rsidRPr="009B2667">
        <w:t xml:space="preserve">CEPT proposes to develop the post milestone procedures in a new Resolution based on similar regulatory mechanisms as in No. </w:t>
      </w:r>
      <w:r w:rsidRPr="009B2667">
        <w:rPr>
          <w:b/>
          <w:bCs/>
        </w:rPr>
        <w:t>11.49</w:t>
      </w:r>
      <w:r w:rsidRPr="009B2667">
        <w:t xml:space="preserve"> and Resolution </w:t>
      </w:r>
      <w:r w:rsidRPr="009B2667">
        <w:rPr>
          <w:b/>
          <w:bCs/>
        </w:rPr>
        <w:t>35</w:t>
      </w:r>
      <w:r w:rsidRPr="009B2667">
        <w:t xml:space="preserve"> </w:t>
      </w:r>
      <w:r w:rsidRPr="009B2667">
        <w:rPr>
          <w:b/>
          <w:bCs/>
        </w:rPr>
        <w:t>(WRC-19)</w:t>
      </w:r>
      <w:r w:rsidRPr="009B2667">
        <w:t xml:space="preserve"> targeting a procedure </w:t>
      </w:r>
      <w:r w:rsidRPr="005F2148">
        <w:t xml:space="preserve">allowing a </w:t>
      </w:r>
      <w:r w:rsidRPr="00DC1973">
        <w:t>certain</w:t>
      </w:r>
      <w:r w:rsidRPr="005F2148">
        <w:t xml:space="preserve"> reduction of satellites deployed for a maximum period of 3 years without changing the number of </w:t>
      </w:r>
      <w:proofErr w:type="gramStart"/>
      <w:r w:rsidRPr="005F2148">
        <w:t>satellite</w:t>
      </w:r>
      <w:proofErr w:type="gramEnd"/>
      <w:r w:rsidRPr="005F2148">
        <w:t xml:space="preserve"> notified in the MIFR. </w:t>
      </w:r>
    </w:p>
    <w:p w14:paraId="20AF833D" w14:textId="77777777" w:rsidR="00B0555C" w:rsidRDefault="00B0555C" w:rsidP="00B0555C">
      <w:r w:rsidRPr="00DC1973">
        <w:t xml:space="preserve">To take into account the specificity of small constellations, CEPT proposes to have a threshold between 50% and 95% through a linear extrapolation to avoid boundary effects for constellations with less than 50 satellites and 95% for constellations with more than </w:t>
      </w:r>
      <w:r w:rsidRPr="002B6C1D">
        <w:t>or equal to</w:t>
      </w:r>
      <w:r>
        <w:t xml:space="preserve"> </w:t>
      </w:r>
      <w:r w:rsidRPr="00DC1973">
        <w:t xml:space="preserve">50 satellites. Table below shows the required threshold X for different total number of satellites and the real threshold considering the “rounded down -1 satellite” mechanism as proposed in the Resolution. As shown with the proposed solution, the </w:t>
      </w:r>
      <w:proofErr w:type="gramStart"/>
      <w:r w:rsidRPr="00DC1973">
        <w:t>Post-Milestone</w:t>
      </w:r>
      <w:proofErr w:type="gramEnd"/>
      <w:r w:rsidRPr="00DC1973">
        <w:t xml:space="preserve"> procedure will be only applicable to constellation with more than 5 satellites and for a constellation of 10 satellites, the notifying administration will only start the post-milestone procedure when they have no more than 3 satellites deployed (i.e., 30% of the constellation).</w:t>
      </w:r>
      <w:r w:rsidRPr="005F2148">
        <w:t xml:space="preserve"> </w:t>
      </w:r>
    </w:p>
    <w:p w14:paraId="084A89C3" w14:textId="77777777" w:rsidR="00B0555C" w:rsidRDefault="00B0555C" w:rsidP="00B0555C"/>
    <w:tbl>
      <w:tblPr>
        <w:tblStyle w:val="Grilledutableau"/>
        <w:tblW w:w="5000" w:type="pct"/>
        <w:tblLook w:val="04A0" w:firstRow="1" w:lastRow="0" w:firstColumn="1" w:lastColumn="0" w:noHBand="0" w:noVBand="1"/>
      </w:tblPr>
      <w:tblGrid>
        <w:gridCol w:w="2298"/>
        <w:gridCol w:w="2517"/>
        <w:gridCol w:w="2407"/>
        <w:gridCol w:w="2407"/>
      </w:tblGrid>
      <w:tr w:rsidR="00B0555C" w:rsidRPr="00B0555C" w14:paraId="1772B459" w14:textId="77777777" w:rsidTr="00B0555C">
        <w:tc>
          <w:tcPr>
            <w:tcW w:w="1193" w:type="pct"/>
            <w:vAlign w:val="center"/>
          </w:tcPr>
          <w:p w14:paraId="2E93C612" w14:textId="3557194F" w:rsidR="00B0555C" w:rsidRPr="00B0555C" w:rsidRDefault="00B0555C" w:rsidP="003114FC">
            <w:pPr>
              <w:spacing w:before="0"/>
              <w:jc w:val="center"/>
              <w:rPr>
                <w:b/>
                <w:bCs/>
                <w:i/>
                <w:iCs/>
                <w:sz w:val="20"/>
              </w:rPr>
            </w:pPr>
            <w:r w:rsidRPr="00B0555C">
              <w:rPr>
                <w:b/>
                <w:bCs/>
                <w:color w:val="000000"/>
                <w:sz w:val="20"/>
              </w:rPr>
              <w:t xml:space="preserve">Total Number of </w:t>
            </w:r>
            <w:proofErr w:type="gramStart"/>
            <w:r w:rsidRPr="00B0555C">
              <w:rPr>
                <w:b/>
                <w:bCs/>
                <w:color w:val="000000"/>
                <w:sz w:val="20"/>
              </w:rPr>
              <w:t>satellite</w:t>
            </w:r>
            <w:proofErr w:type="gramEnd"/>
            <w:r w:rsidRPr="00B0555C">
              <w:rPr>
                <w:b/>
                <w:bCs/>
                <w:color w:val="000000"/>
                <w:sz w:val="20"/>
              </w:rPr>
              <w:t xml:space="preserve"> indicated in the </w:t>
            </w:r>
            <w:r w:rsidR="00224DA5">
              <w:rPr>
                <w:b/>
                <w:bCs/>
                <w:color w:val="000000"/>
                <w:sz w:val="20"/>
              </w:rPr>
              <w:t>MIFR</w:t>
            </w:r>
            <w:r w:rsidRPr="00B0555C">
              <w:rPr>
                <w:b/>
                <w:bCs/>
                <w:color w:val="000000"/>
                <w:sz w:val="20"/>
              </w:rPr>
              <w:t xml:space="preserve"> (</w:t>
            </w:r>
            <w:proofErr w:type="spellStart"/>
            <w:r w:rsidRPr="00B0555C">
              <w:rPr>
                <w:b/>
                <w:bCs/>
                <w:sz w:val="20"/>
              </w:rPr>
              <w:t>Nb</w:t>
            </w:r>
            <w:r w:rsidRPr="00B0555C">
              <w:rPr>
                <w:b/>
                <w:bCs/>
                <w:sz w:val="20"/>
                <w:vertAlign w:val="subscript"/>
              </w:rPr>
              <w:t>Sat</w:t>
            </w:r>
            <w:proofErr w:type="spellEnd"/>
            <w:r w:rsidRPr="00B0555C">
              <w:rPr>
                <w:b/>
                <w:bCs/>
                <w:sz w:val="20"/>
              </w:rPr>
              <w:t>)</w:t>
            </w:r>
          </w:p>
        </w:tc>
        <w:tc>
          <w:tcPr>
            <w:tcW w:w="1307" w:type="pct"/>
            <w:vAlign w:val="center"/>
          </w:tcPr>
          <w:p w14:paraId="76227E45" w14:textId="42F039D3" w:rsidR="00B0555C" w:rsidRPr="00B0555C" w:rsidRDefault="00B0555C" w:rsidP="003114FC">
            <w:pPr>
              <w:spacing w:before="0"/>
              <w:jc w:val="center"/>
              <w:rPr>
                <w:b/>
                <w:bCs/>
                <w:sz w:val="20"/>
              </w:rPr>
            </w:pPr>
            <w:r w:rsidRPr="00B0555C">
              <w:rPr>
                <w:b/>
                <w:bCs/>
                <w:color w:val="000000"/>
                <w:sz w:val="20"/>
              </w:rPr>
              <w:t xml:space="preserve">X = (0.9*NbSat+50) </w:t>
            </w:r>
            <w:r w:rsidRPr="00B0555C">
              <w:rPr>
                <w:b/>
                <w:bCs/>
                <w:sz w:val="20"/>
              </w:rPr>
              <w:t xml:space="preserve">% </w:t>
            </w:r>
            <w:r>
              <w:rPr>
                <w:b/>
                <w:bCs/>
                <w:sz w:val="20"/>
              </w:rPr>
              <w:br/>
            </w:r>
            <w:r w:rsidRPr="00B0555C">
              <w:rPr>
                <w:b/>
                <w:bCs/>
                <w:sz w:val="20"/>
              </w:rPr>
              <w:t xml:space="preserve">for </w:t>
            </w:r>
            <w:proofErr w:type="spellStart"/>
            <w:r w:rsidRPr="00B0555C">
              <w:rPr>
                <w:b/>
                <w:bCs/>
                <w:sz w:val="20"/>
              </w:rPr>
              <w:t>Nb</w:t>
            </w:r>
            <w:r w:rsidRPr="00B0555C">
              <w:rPr>
                <w:b/>
                <w:bCs/>
                <w:sz w:val="20"/>
                <w:vertAlign w:val="subscript"/>
              </w:rPr>
              <w:t>Sat</w:t>
            </w:r>
            <w:proofErr w:type="spellEnd"/>
            <w:r w:rsidRPr="00B0555C">
              <w:rPr>
                <w:b/>
                <w:bCs/>
                <w:sz w:val="20"/>
              </w:rPr>
              <w:t xml:space="preserve"> &lt; 50</w:t>
            </w:r>
          </w:p>
          <w:p w14:paraId="24532630" w14:textId="062D50E7" w:rsidR="00B0555C" w:rsidRPr="00B0555C" w:rsidRDefault="00B0555C" w:rsidP="003114FC">
            <w:pPr>
              <w:spacing w:before="0"/>
              <w:jc w:val="center"/>
              <w:rPr>
                <w:b/>
                <w:bCs/>
                <w:i/>
                <w:iCs/>
                <w:sz w:val="20"/>
              </w:rPr>
            </w:pPr>
            <w:r w:rsidRPr="00B0555C">
              <w:rPr>
                <w:b/>
                <w:bCs/>
                <w:color w:val="000000"/>
                <w:sz w:val="20"/>
              </w:rPr>
              <w:t>X = 95</w:t>
            </w:r>
            <w:r w:rsidRPr="00B0555C">
              <w:rPr>
                <w:b/>
                <w:bCs/>
                <w:sz w:val="20"/>
              </w:rPr>
              <w:t xml:space="preserve"> %</w:t>
            </w:r>
            <w:r>
              <w:rPr>
                <w:b/>
                <w:bCs/>
                <w:sz w:val="20"/>
              </w:rPr>
              <w:br/>
            </w:r>
            <w:r w:rsidRPr="00B0555C">
              <w:rPr>
                <w:b/>
                <w:bCs/>
                <w:sz w:val="20"/>
              </w:rPr>
              <w:t xml:space="preserve">for </w:t>
            </w:r>
            <w:proofErr w:type="spellStart"/>
            <w:r w:rsidRPr="00B0555C">
              <w:rPr>
                <w:b/>
                <w:bCs/>
                <w:sz w:val="20"/>
              </w:rPr>
              <w:t>Nb</w:t>
            </w:r>
            <w:r w:rsidRPr="00B0555C">
              <w:rPr>
                <w:b/>
                <w:bCs/>
                <w:sz w:val="20"/>
                <w:vertAlign w:val="subscript"/>
              </w:rPr>
              <w:t>Sat</w:t>
            </w:r>
            <w:proofErr w:type="spellEnd"/>
            <w:r w:rsidRPr="00B0555C">
              <w:rPr>
                <w:b/>
                <w:bCs/>
                <w:sz w:val="20"/>
              </w:rPr>
              <w:t xml:space="preserve"> ≥ 50</w:t>
            </w:r>
          </w:p>
        </w:tc>
        <w:tc>
          <w:tcPr>
            <w:tcW w:w="1250" w:type="pct"/>
            <w:vAlign w:val="center"/>
          </w:tcPr>
          <w:p w14:paraId="24ECC280" w14:textId="77777777" w:rsidR="00B0555C" w:rsidRPr="00B0555C" w:rsidRDefault="00B0555C" w:rsidP="003114FC">
            <w:pPr>
              <w:spacing w:before="0"/>
              <w:jc w:val="center"/>
              <w:rPr>
                <w:b/>
                <w:bCs/>
                <w:i/>
                <w:iCs/>
                <w:sz w:val="20"/>
              </w:rPr>
            </w:pPr>
            <w:r w:rsidRPr="00B0555C">
              <w:rPr>
                <w:b/>
                <w:bCs/>
                <w:color w:val="000000"/>
                <w:sz w:val="20"/>
              </w:rPr>
              <w:t xml:space="preserve">Minimum number of </w:t>
            </w:r>
            <w:proofErr w:type="gramStart"/>
            <w:r w:rsidRPr="00B0555C">
              <w:rPr>
                <w:b/>
                <w:bCs/>
                <w:color w:val="000000"/>
                <w:sz w:val="20"/>
              </w:rPr>
              <w:t>satellite</w:t>
            </w:r>
            <w:proofErr w:type="gramEnd"/>
            <w:r w:rsidRPr="00B0555C">
              <w:rPr>
                <w:b/>
                <w:bCs/>
                <w:color w:val="000000"/>
                <w:sz w:val="20"/>
              </w:rPr>
              <w:t xml:space="preserve"> required to reach the threshold</w:t>
            </w:r>
          </w:p>
        </w:tc>
        <w:tc>
          <w:tcPr>
            <w:tcW w:w="1250" w:type="pct"/>
            <w:vAlign w:val="center"/>
          </w:tcPr>
          <w:p w14:paraId="29EE71C8" w14:textId="77777777" w:rsidR="00B0555C" w:rsidRPr="00B0555C" w:rsidRDefault="00B0555C" w:rsidP="003114FC">
            <w:pPr>
              <w:spacing w:before="0"/>
              <w:jc w:val="center"/>
              <w:rPr>
                <w:b/>
                <w:bCs/>
                <w:i/>
                <w:iCs/>
                <w:sz w:val="20"/>
              </w:rPr>
            </w:pPr>
            <w:r w:rsidRPr="00B0555C">
              <w:rPr>
                <w:b/>
                <w:bCs/>
                <w:color w:val="000000"/>
                <w:sz w:val="20"/>
              </w:rPr>
              <w:t>Real threshold considering "rounded down -1 satellite" mechanism</w:t>
            </w:r>
          </w:p>
        </w:tc>
      </w:tr>
      <w:tr w:rsidR="00B0555C" w:rsidRPr="002B6C1D" w14:paraId="5C10C3D1" w14:textId="77777777" w:rsidTr="00B0555C">
        <w:tc>
          <w:tcPr>
            <w:tcW w:w="1193" w:type="pct"/>
            <w:vAlign w:val="center"/>
          </w:tcPr>
          <w:p w14:paraId="267D827D" w14:textId="77777777" w:rsidR="00B0555C" w:rsidRPr="002B6C1D" w:rsidRDefault="00B0555C" w:rsidP="003114FC">
            <w:pPr>
              <w:spacing w:before="0"/>
              <w:jc w:val="center"/>
              <w:rPr>
                <w:i/>
                <w:iCs/>
                <w:sz w:val="20"/>
              </w:rPr>
            </w:pPr>
            <w:r w:rsidRPr="002B6C1D">
              <w:rPr>
                <w:color w:val="000000"/>
                <w:sz w:val="20"/>
              </w:rPr>
              <w:t>1</w:t>
            </w:r>
          </w:p>
        </w:tc>
        <w:tc>
          <w:tcPr>
            <w:tcW w:w="1307" w:type="pct"/>
            <w:vAlign w:val="center"/>
          </w:tcPr>
          <w:p w14:paraId="3803CC2E" w14:textId="77777777" w:rsidR="00B0555C" w:rsidRPr="002B6C1D" w:rsidRDefault="00B0555C" w:rsidP="003114FC">
            <w:pPr>
              <w:spacing w:before="0"/>
              <w:jc w:val="center"/>
              <w:rPr>
                <w:i/>
                <w:iCs/>
                <w:sz w:val="20"/>
              </w:rPr>
            </w:pPr>
            <w:r w:rsidRPr="002B6C1D">
              <w:rPr>
                <w:color w:val="000000"/>
                <w:sz w:val="20"/>
              </w:rPr>
              <w:t>51%</w:t>
            </w:r>
          </w:p>
        </w:tc>
        <w:tc>
          <w:tcPr>
            <w:tcW w:w="1250" w:type="pct"/>
            <w:vAlign w:val="bottom"/>
          </w:tcPr>
          <w:p w14:paraId="04BCC13A" w14:textId="77777777" w:rsidR="00B0555C" w:rsidRPr="002B6C1D" w:rsidRDefault="00B0555C" w:rsidP="003114FC">
            <w:pPr>
              <w:spacing w:before="0"/>
              <w:jc w:val="center"/>
              <w:rPr>
                <w:i/>
                <w:iCs/>
                <w:sz w:val="20"/>
              </w:rPr>
            </w:pPr>
            <w:r w:rsidRPr="002B6C1D">
              <w:rPr>
                <w:color w:val="000000"/>
                <w:sz w:val="20"/>
              </w:rPr>
              <w:t>0</w:t>
            </w:r>
          </w:p>
        </w:tc>
        <w:tc>
          <w:tcPr>
            <w:tcW w:w="1250" w:type="pct"/>
            <w:vAlign w:val="center"/>
          </w:tcPr>
          <w:p w14:paraId="584D909B" w14:textId="77777777" w:rsidR="00B0555C" w:rsidRPr="002B6C1D" w:rsidRDefault="00B0555C" w:rsidP="003114FC">
            <w:pPr>
              <w:spacing w:before="0"/>
              <w:jc w:val="center"/>
              <w:rPr>
                <w:i/>
                <w:iCs/>
                <w:sz w:val="20"/>
              </w:rPr>
            </w:pPr>
            <w:r w:rsidRPr="002B6C1D">
              <w:rPr>
                <w:color w:val="000000"/>
                <w:sz w:val="20"/>
              </w:rPr>
              <w:t>-</w:t>
            </w:r>
          </w:p>
        </w:tc>
      </w:tr>
      <w:tr w:rsidR="00B0555C" w:rsidRPr="002B6C1D" w14:paraId="7AB98A93" w14:textId="77777777" w:rsidTr="00B0555C">
        <w:tc>
          <w:tcPr>
            <w:tcW w:w="1193" w:type="pct"/>
            <w:vAlign w:val="bottom"/>
          </w:tcPr>
          <w:p w14:paraId="0A351C18" w14:textId="77777777" w:rsidR="00B0555C" w:rsidRPr="002B6C1D" w:rsidRDefault="00B0555C" w:rsidP="003114FC">
            <w:pPr>
              <w:spacing w:before="0"/>
              <w:jc w:val="center"/>
              <w:rPr>
                <w:i/>
                <w:iCs/>
                <w:sz w:val="20"/>
              </w:rPr>
            </w:pPr>
            <w:r w:rsidRPr="002B6C1D">
              <w:rPr>
                <w:color w:val="000000"/>
                <w:sz w:val="20"/>
              </w:rPr>
              <w:t>3</w:t>
            </w:r>
          </w:p>
        </w:tc>
        <w:tc>
          <w:tcPr>
            <w:tcW w:w="1307" w:type="pct"/>
            <w:vAlign w:val="bottom"/>
          </w:tcPr>
          <w:p w14:paraId="32837F2A" w14:textId="77777777" w:rsidR="00B0555C" w:rsidRPr="002B6C1D" w:rsidRDefault="00B0555C" w:rsidP="003114FC">
            <w:pPr>
              <w:spacing w:before="0"/>
              <w:jc w:val="center"/>
              <w:rPr>
                <w:i/>
                <w:iCs/>
                <w:sz w:val="20"/>
              </w:rPr>
            </w:pPr>
            <w:r w:rsidRPr="002B6C1D">
              <w:rPr>
                <w:color w:val="000000"/>
                <w:sz w:val="20"/>
              </w:rPr>
              <w:t>53%</w:t>
            </w:r>
          </w:p>
        </w:tc>
        <w:tc>
          <w:tcPr>
            <w:tcW w:w="1250" w:type="pct"/>
            <w:vAlign w:val="bottom"/>
          </w:tcPr>
          <w:p w14:paraId="79B23BCE" w14:textId="77777777" w:rsidR="00B0555C" w:rsidRPr="002B6C1D" w:rsidRDefault="00B0555C" w:rsidP="003114FC">
            <w:pPr>
              <w:spacing w:before="0"/>
              <w:jc w:val="center"/>
              <w:rPr>
                <w:i/>
                <w:iCs/>
                <w:sz w:val="20"/>
              </w:rPr>
            </w:pPr>
            <w:r w:rsidRPr="002B6C1D">
              <w:rPr>
                <w:color w:val="000000"/>
                <w:sz w:val="20"/>
              </w:rPr>
              <w:t>0</w:t>
            </w:r>
          </w:p>
        </w:tc>
        <w:tc>
          <w:tcPr>
            <w:tcW w:w="1250" w:type="pct"/>
            <w:vAlign w:val="bottom"/>
          </w:tcPr>
          <w:p w14:paraId="45AD4DF7" w14:textId="77777777" w:rsidR="00B0555C" w:rsidRPr="002B6C1D" w:rsidRDefault="00B0555C" w:rsidP="003114FC">
            <w:pPr>
              <w:spacing w:before="0"/>
              <w:jc w:val="center"/>
              <w:rPr>
                <w:i/>
                <w:iCs/>
                <w:sz w:val="20"/>
              </w:rPr>
            </w:pPr>
            <w:r w:rsidRPr="002B6C1D">
              <w:rPr>
                <w:color w:val="000000"/>
                <w:sz w:val="20"/>
              </w:rPr>
              <w:t>-</w:t>
            </w:r>
          </w:p>
        </w:tc>
      </w:tr>
      <w:tr w:rsidR="00B0555C" w:rsidRPr="002B6C1D" w14:paraId="55C17400" w14:textId="77777777" w:rsidTr="00B0555C">
        <w:tc>
          <w:tcPr>
            <w:tcW w:w="1193" w:type="pct"/>
            <w:vAlign w:val="bottom"/>
          </w:tcPr>
          <w:p w14:paraId="3B061560" w14:textId="77777777" w:rsidR="00B0555C" w:rsidRPr="002B6C1D" w:rsidRDefault="00B0555C" w:rsidP="003114FC">
            <w:pPr>
              <w:spacing w:before="0"/>
              <w:jc w:val="center"/>
              <w:rPr>
                <w:i/>
                <w:iCs/>
                <w:sz w:val="20"/>
              </w:rPr>
            </w:pPr>
            <w:r w:rsidRPr="002B6C1D">
              <w:rPr>
                <w:color w:val="000000"/>
                <w:sz w:val="20"/>
              </w:rPr>
              <w:t>5</w:t>
            </w:r>
          </w:p>
        </w:tc>
        <w:tc>
          <w:tcPr>
            <w:tcW w:w="1307" w:type="pct"/>
            <w:vAlign w:val="bottom"/>
          </w:tcPr>
          <w:p w14:paraId="736ED3F8" w14:textId="77777777" w:rsidR="00B0555C" w:rsidRPr="002B6C1D" w:rsidRDefault="00B0555C" w:rsidP="003114FC">
            <w:pPr>
              <w:spacing w:before="0"/>
              <w:jc w:val="center"/>
              <w:rPr>
                <w:i/>
                <w:iCs/>
                <w:sz w:val="20"/>
              </w:rPr>
            </w:pPr>
            <w:r w:rsidRPr="002B6C1D">
              <w:rPr>
                <w:color w:val="000000"/>
                <w:sz w:val="20"/>
              </w:rPr>
              <w:t>55%</w:t>
            </w:r>
          </w:p>
        </w:tc>
        <w:tc>
          <w:tcPr>
            <w:tcW w:w="1250" w:type="pct"/>
            <w:vAlign w:val="bottom"/>
          </w:tcPr>
          <w:p w14:paraId="7DC6D7F6" w14:textId="77777777" w:rsidR="00B0555C" w:rsidRPr="002B6C1D" w:rsidRDefault="00B0555C" w:rsidP="003114FC">
            <w:pPr>
              <w:spacing w:before="0"/>
              <w:jc w:val="center"/>
              <w:rPr>
                <w:i/>
                <w:iCs/>
                <w:sz w:val="20"/>
              </w:rPr>
            </w:pPr>
            <w:r w:rsidRPr="002B6C1D">
              <w:rPr>
                <w:color w:val="000000"/>
                <w:sz w:val="20"/>
              </w:rPr>
              <w:t>1</w:t>
            </w:r>
          </w:p>
        </w:tc>
        <w:tc>
          <w:tcPr>
            <w:tcW w:w="1250" w:type="pct"/>
            <w:vAlign w:val="bottom"/>
          </w:tcPr>
          <w:p w14:paraId="5057F6C5" w14:textId="77777777" w:rsidR="00B0555C" w:rsidRPr="002B6C1D" w:rsidRDefault="00B0555C" w:rsidP="003114FC">
            <w:pPr>
              <w:spacing w:before="0"/>
              <w:jc w:val="center"/>
              <w:rPr>
                <w:i/>
                <w:iCs/>
                <w:sz w:val="20"/>
              </w:rPr>
            </w:pPr>
            <w:r w:rsidRPr="002B6C1D">
              <w:rPr>
                <w:color w:val="000000"/>
                <w:sz w:val="20"/>
              </w:rPr>
              <w:t>20%</w:t>
            </w:r>
          </w:p>
        </w:tc>
      </w:tr>
      <w:tr w:rsidR="00B0555C" w:rsidRPr="002B6C1D" w14:paraId="4A356A05" w14:textId="77777777" w:rsidTr="00B0555C">
        <w:tc>
          <w:tcPr>
            <w:tcW w:w="1193" w:type="pct"/>
            <w:vAlign w:val="bottom"/>
          </w:tcPr>
          <w:p w14:paraId="798C0B79" w14:textId="77777777" w:rsidR="00B0555C" w:rsidRPr="002B6C1D" w:rsidRDefault="00B0555C" w:rsidP="003114FC">
            <w:pPr>
              <w:spacing w:before="0"/>
              <w:jc w:val="center"/>
              <w:rPr>
                <w:i/>
                <w:iCs/>
                <w:sz w:val="20"/>
              </w:rPr>
            </w:pPr>
            <w:r w:rsidRPr="002B6C1D">
              <w:rPr>
                <w:color w:val="000000"/>
                <w:sz w:val="20"/>
              </w:rPr>
              <w:t>7</w:t>
            </w:r>
          </w:p>
        </w:tc>
        <w:tc>
          <w:tcPr>
            <w:tcW w:w="1307" w:type="pct"/>
            <w:vAlign w:val="bottom"/>
          </w:tcPr>
          <w:p w14:paraId="0CA11B3E" w14:textId="77777777" w:rsidR="00B0555C" w:rsidRPr="002B6C1D" w:rsidRDefault="00B0555C" w:rsidP="003114FC">
            <w:pPr>
              <w:spacing w:before="0"/>
              <w:jc w:val="center"/>
              <w:rPr>
                <w:i/>
                <w:iCs/>
                <w:sz w:val="20"/>
              </w:rPr>
            </w:pPr>
            <w:r w:rsidRPr="002B6C1D">
              <w:rPr>
                <w:color w:val="000000"/>
                <w:sz w:val="20"/>
              </w:rPr>
              <w:t>56%</w:t>
            </w:r>
          </w:p>
        </w:tc>
        <w:tc>
          <w:tcPr>
            <w:tcW w:w="1250" w:type="pct"/>
            <w:vAlign w:val="bottom"/>
          </w:tcPr>
          <w:p w14:paraId="1B9EDDC9" w14:textId="77777777" w:rsidR="00B0555C" w:rsidRPr="002B6C1D" w:rsidRDefault="00B0555C" w:rsidP="003114FC">
            <w:pPr>
              <w:spacing w:before="0"/>
              <w:jc w:val="center"/>
              <w:rPr>
                <w:i/>
                <w:iCs/>
                <w:sz w:val="20"/>
              </w:rPr>
            </w:pPr>
            <w:r w:rsidRPr="002B6C1D">
              <w:rPr>
                <w:color w:val="000000"/>
                <w:sz w:val="20"/>
              </w:rPr>
              <w:t>2</w:t>
            </w:r>
          </w:p>
        </w:tc>
        <w:tc>
          <w:tcPr>
            <w:tcW w:w="1250" w:type="pct"/>
            <w:vAlign w:val="bottom"/>
          </w:tcPr>
          <w:p w14:paraId="38AF2DB4" w14:textId="77777777" w:rsidR="00B0555C" w:rsidRPr="002B6C1D" w:rsidRDefault="00B0555C" w:rsidP="003114FC">
            <w:pPr>
              <w:spacing w:before="0"/>
              <w:jc w:val="center"/>
              <w:rPr>
                <w:i/>
                <w:iCs/>
                <w:sz w:val="20"/>
              </w:rPr>
            </w:pPr>
            <w:r w:rsidRPr="002B6C1D">
              <w:rPr>
                <w:color w:val="000000"/>
                <w:sz w:val="20"/>
              </w:rPr>
              <w:t>29%</w:t>
            </w:r>
          </w:p>
        </w:tc>
      </w:tr>
      <w:tr w:rsidR="00B0555C" w:rsidRPr="002B6C1D" w14:paraId="6A4BF892" w14:textId="77777777" w:rsidTr="00B0555C">
        <w:tc>
          <w:tcPr>
            <w:tcW w:w="1193" w:type="pct"/>
            <w:vAlign w:val="bottom"/>
          </w:tcPr>
          <w:p w14:paraId="7E311E59" w14:textId="77777777" w:rsidR="00B0555C" w:rsidRPr="002B6C1D" w:rsidRDefault="00B0555C" w:rsidP="003114FC">
            <w:pPr>
              <w:spacing w:before="0"/>
              <w:jc w:val="center"/>
              <w:rPr>
                <w:i/>
                <w:iCs/>
                <w:sz w:val="20"/>
              </w:rPr>
            </w:pPr>
            <w:r w:rsidRPr="002B6C1D">
              <w:rPr>
                <w:color w:val="000000"/>
                <w:sz w:val="20"/>
              </w:rPr>
              <w:t>10</w:t>
            </w:r>
          </w:p>
        </w:tc>
        <w:tc>
          <w:tcPr>
            <w:tcW w:w="1307" w:type="pct"/>
            <w:vAlign w:val="bottom"/>
          </w:tcPr>
          <w:p w14:paraId="3D66490C" w14:textId="77777777" w:rsidR="00B0555C" w:rsidRPr="002B6C1D" w:rsidRDefault="00B0555C" w:rsidP="003114FC">
            <w:pPr>
              <w:spacing w:before="0"/>
              <w:jc w:val="center"/>
              <w:rPr>
                <w:i/>
                <w:iCs/>
                <w:sz w:val="20"/>
              </w:rPr>
            </w:pPr>
            <w:r w:rsidRPr="002B6C1D">
              <w:rPr>
                <w:color w:val="000000"/>
                <w:sz w:val="20"/>
              </w:rPr>
              <w:t>59%</w:t>
            </w:r>
          </w:p>
        </w:tc>
        <w:tc>
          <w:tcPr>
            <w:tcW w:w="1250" w:type="pct"/>
            <w:vAlign w:val="bottom"/>
          </w:tcPr>
          <w:p w14:paraId="180D2FFF" w14:textId="77777777" w:rsidR="00B0555C" w:rsidRPr="002B6C1D" w:rsidRDefault="00B0555C" w:rsidP="003114FC">
            <w:pPr>
              <w:spacing w:before="0"/>
              <w:jc w:val="center"/>
              <w:rPr>
                <w:i/>
                <w:iCs/>
                <w:sz w:val="20"/>
              </w:rPr>
            </w:pPr>
            <w:r w:rsidRPr="002B6C1D">
              <w:rPr>
                <w:color w:val="000000"/>
                <w:sz w:val="20"/>
              </w:rPr>
              <w:t>4</w:t>
            </w:r>
          </w:p>
        </w:tc>
        <w:tc>
          <w:tcPr>
            <w:tcW w:w="1250" w:type="pct"/>
            <w:vAlign w:val="bottom"/>
          </w:tcPr>
          <w:p w14:paraId="4CF70CEC" w14:textId="77777777" w:rsidR="00B0555C" w:rsidRPr="002B6C1D" w:rsidRDefault="00B0555C" w:rsidP="003114FC">
            <w:pPr>
              <w:spacing w:before="0"/>
              <w:jc w:val="center"/>
              <w:rPr>
                <w:i/>
                <w:iCs/>
                <w:sz w:val="20"/>
              </w:rPr>
            </w:pPr>
            <w:r w:rsidRPr="002B6C1D">
              <w:rPr>
                <w:color w:val="000000"/>
                <w:sz w:val="20"/>
              </w:rPr>
              <w:t>40%</w:t>
            </w:r>
          </w:p>
        </w:tc>
      </w:tr>
      <w:tr w:rsidR="00B0555C" w:rsidRPr="002B6C1D" w14:paraId="582F737C" w14:textId="77777777" w:rsidTr="00B0555C">
        <w:tc>
          <w:tcPr>
            <w:tcW w:w="1193" w:type="pct"/>
            <w:vAlign w:val="bottom"/>
          </w:tcPr>
          <w:p w14:paraId="7F8BEFF2" w14:textId="77777777" w:rsidR="00B0555C" w:rsidRPr="002B6C1D" w:rsidRDefault="00B0555C" w:rsidP="003114FC">
            <w:pPr>
              <w:spacing w:before="0"/>
              <w:jc w:val="center"/>
              <w:rPr>
                <w:i/>
                <w:iCs/>
                <w:sz w:val="20"/>
              </w:rPr>
            </w:pPr>
            <w:r w:rsidRPr="002B6C1D">
              <w:rPr>
                <w:color w:val="000000"/>
                <w:sz w:val="20"/>
              </w:rPr>
              <w:t>15</w:t>
            </w:r>
          </w:p>
        </w:tc>
        <w:tc>
          <w:tcPr>
            <w:tcW w:w="1307" w:type="pct"/>
            <w:vAlign w:val="bottom"/>
          </w:tcPr>
          <w:p w14:paraId="3681213C" w14:textId="77777777" w:rsidR="00B0555C" w:rsidRPr="002B6C1D" w:rsidRDefault="00B0555C" w:rsidP="003114FC">
            <w:pPr>
              <w:spacing w:before="0"/>
              <w:jc w:val="center"/>
              <w:rPr>
                <w:i/>
                <w:iCs/>
                <w:sz w:val="20"/>
              </w:rPr>
            </w:pPr>
            <w:r w:rsidRPr="002B6C1D">
              <w:rPr>
                <w:color w:val="000000"/>
                <w:sz w:val="20"/>
              </w:rPr>
              <w:t>64%</w:t>
            </w:r>
          </w:p>
        </w:tc>
        <w:tc>
          <w:tcPr>
            <w:tcW w:w="1250" w:type="pct"/>
            <w:vAlign w:val="bottom"/>
          </w:tcPr>
          <w:p w14:paraId="12E4BA44" w14:textId="77777777" w:rsidR="00B0555C" w:rsidRPr="002B6C1D" w:rsidRDefault="00B0555C" w:rsidP="003114FC">
            <w:pPr>
              <w:spacing w:before="0"/>
              <w:jc w:val="center"/>
              <w:rPr>
                <w:i/>
                <w:iCs/>
                <w:sz w:val="20"/>
              </w:rPr>
            </w:pPr>
            <w:r w:rsidRPr="002B6C1D">
              <w:rPr>
                <w:color w:val="000000"/>
                <w:sz w:val="20"/>
              </w:rPr>
              <w:t>8</w:t>
            </w:r>
          </w:p>
        </w:tc>
        <w:tc>
          <w:tcPr>
            <w:tcW w:w="1250" w:type="pct"/>
            <w:vAlign w:val="bottom"/>
          </w:tcPr>
          <w:p w14:paraId="6BCA7068" w14:textId="77777777" w:rsidR="00B0555C" w:rsidRPr="002B6C1D" w:rsidRDefault="00B0555C" w:rsidP="003114FC">
            <w:pPr>
              <w:spacing w:before="0"/>
              <w:jc w:val="center"/>
              <w:rPr>
                <w:i/>
                <w:iCs/>
                <w:sz w:val="20"/>
              </w:rPr>
            </w:pPr>
            <w:r w:rsidRPr="002B6C1D">
              <w:rPr>
                <w:color w:val="000000"/>
                <w:sz w:val="20"/>
              </w:rPr>
              <w:t>53%</w:t>
            </w:r>
          </w:p>
        </w:tc>
      </w:tr>
      <w:tr w:rsidR="00B0555C" w:rsidRPr="002B6C1D" w14:paraId="5B378913" w14:textId="77777777" w:rsidTr="00B0555C">
        <w:tc>
          <w:tcPr>
            <w:tcW w:w="1193" w:type="pct"/>
            <w:vAlign w:val="bottom"/>
          </w:tcPr>
          <w:p w14:paraId="2F6E3AC2" w14:textId="77777777" w:rsidR="00B0555C" w:rsidRPr="002B6C1D" w:rsidRDefault="00B0555C" w:rsidP="003114FC">
            <w:pPr>
              <w:spacing w:before="0"/>
              <w:jc w:val="center"/>
              <w:rPr>
                <w:i/>
                <w:iCs/>
                <w:sz w:val="20"/>
              </w:rPr>
            </w:pPr>
            <w:r w:rsidRPr="002B6C1D">
              <w:rPr>
                <w:color w:val="000000"/>
                <w:sz w:val="20"/>
              </w:rPr>
              <w:t>20</w:t>
            </w:r>
          </w:p>
        </w:tc>
        <w:tc>
          <w:tcPr>
            <w:tcW w:w="1307" w:type="pct"/>
            <w:vAlign w:val="bottom"/>
          </w:tcPr>
          <w:p w14:paraId="32D0EEBB" w14:textId="77777777" w:rsidR="00B0555C" w:rsidRPr="002B6C1D" w:rsidRDefault="00B0555C" w:rsidP="003114FC">
            <w:pPr>
              <w:spacing w:before="0"/>
              <w:jc w:val="center"/>
              <w:rPr>
                <w:i/>
                <w:iCs/>
                <w:sz w:val="20"/>
              </w:rPr>
            </w:pPr>
            <w:r w:rsidRPr="002B6C1D">
              <w:rPr>
                <w:color w:val="000000"/>
                <w:sz w:val="20"/>
              </w:rPr>
              <w:t>68%</w:t>
            </w:r>
          </w:p>
        </w:tc>
        <w:tc>
          <w:tcPr>
            <w:tcW w:w="1250" w:type="pct"/>
            <w:vAlign w:val="bottom"/>
          </w:tcPr>
          <w:p w14:paraId="14635600" w14:textId="77777777" w:rsidR="00B0555C" w:rsidRPr="002B6C1D" w:rsidRDefault="00B0555C" w:rsidP="003114FC">
            <w:pPr>
              <w:spacing w:before="0"/>
              <w:jc w:val="center"/>
              <w:rPr>
                <w:i/>
                <w:iCs/>
                <w:sz w:val="20"/>
              </w:rPr>
            </w:pPr>
            <w:r w:rsidRPr="002B6C1D">
              <w:rPr>
                <w:color w:val="000000"/>
                <w:sz w:val="20"/>
              </w:rPr>
              <w:t>12</w:t>
            </w:r>
          </w:p>
        </w:tc>
        <w:tc>
          <w:tcPr>
            <w:tcW w:w="1250" w:type="pct"/>
            <w:vAlign w:val="bottom"/>
          </w:tcPr>
          <w:p w14:paraId="41E6FE37" w14:textId="77777777" w:rsidR="00B0555C" w:rsidRPr="002B6C1D" w:rsidRDefault="00B0555C" w:rsidP="003114FC">
            <w:pPr>
              <w:spacing w:before="0"/>
              <w:jc w:val="center"/>
              <w:rPr>
                <w:i/>
                <w:iCs/>
                <w:sz w:val="20"/>
              </w:rPr>
            </w:pPr>
            <w:r w:rsidRPr="002B6C1D">
              <w:rPr>
                <w:color w:val="000000"/>
                <w:sz w:val="20"/>
              </w:rPr>
              <w:t>60%</w:t>
            </w:r>
          </w:p>
        </w:tc>
      </w:tr>
      <w:tr w:rsidR="00B0555C" w:rsidRPr="002B6C1D" w14:paraId="266E7BFD" w14:textId="77777777" w:rsidTr="00B0555C">
        <w:tc>
          <w:tcPr>
            <w:tcW w:w="1193" w:type="pct"/>
            <w:vAlign w:val="bottom"/>
          </w:tcPr>
          <w:p w14:paraId="7C928573" w14:textId="77777777" w:rsidR="00B0555C" w:rsidRPr="002B6C1D" w:rsidRDefault="00B0555C" w:rsidP="003114FC">
            <w:pPr>
              <w:spacing w:before="0"/>
              <w:jc w:val="center"/>
              <w:rPr>
                <w:i/>
                <w:iCs/>
                <w:sz w:val="20"/>
              </w:rPr>
            </w:pPr>
            <w:r w:rsidRPr="002B6C1D">
              <w:rPr>
                <w:color w:val="000000"/>
                <w:sz w:val="20"/>
              </w:rPr>
              <w:t>30</w:t>
            </w:r>
          </w:p>
        </w:tc>
        <w:tc>
          <w:tcPr>
            <w:tcW w:w="1307" w:type="pct"/>
            <w:vAlign w:val="bottom"/>
          </w:tcPr>
          <w:p w14:paraId="1C168E08" w14:textId="77777777" w:rsidR="00B0555C" w:rsidRPr="002B6C1D" w:rsidRDefault="00B0555C" w:rsidP="003114FC">
            <w:pPr>
              <w:spacing w:before="0"/>
              <w:jc w:val="center"/>
              <w:rPr>
                <w:i/>
                <w:iCs/>
                <w:sz w:val="20"/>
              </w:rPr>
            </w:pPr>
            <w:r w:rsidRPr="002B6C1D">
              <w:rPr>
                <w:color w:val="000000"/>
                <w:sz w:val="20"/>
              </w:rPr>
              <w:t>77%</w:t>
            </w:r>
          </w:p>
        </w:tc>
        <w:tc>
          <w:tcPr>
            <w:tcW w:w="1250" w:type="pct"/>
            <w:vAlign w:val="bottom"/>
          </w:tcPr>
          <w:p w14:paraId="2853891F" w14:textId="77777777" w:rsidR="00B0555C" w:rsidRPr="002B6C1D" w:rsidRDefault="00B0555C" w:rsidP="003114FC">
            <w:pPr>
              <w:spacing w:before="0"/>
              <w:jc w:val="center"/>
              <w:rPr>
                <w:i/>
                <w:iCs/>
                <w:sz w:val="20"/>
              </w:rPr>
            </w:pPr>
            <w:r w:rsidRPr="002B6C1D">
              <w:rPr>
                <w:color w:val="000000"/>
                <w:sz w:val="20"/>
              </w:rPr>
              <w:t>22</w:t>
            </w:r>
          </w:p>
        </w:tc>
        <w:tc>
          <w:tcPr>
            <w:tcW w:w="1250" w:type="pct"/>
            <w:vAlign w:val="bottom"/>
          </w:tcPr>
          <w:p w14:paraId="27C0374A" w14:textId="77777777" w:rsidR="00B0555C" w:rsidRPr="002B6C1D" w:rsidRDefault="00B0555C" w:rsidP="003114FC">
            <w:pPr>
              <w:spacing w:before="0"/>
              <w:jc w:val="center"/>
              <w:rPr>
                <w:i/>
                <w:iCs/>
                <w:sz w:val="20"/>
              </w:rPr>
            </w:pPr>
            <w:r w:rsidRPr="002B6C1D">
              <w:rPr>
                <w:color w:val="000000"/>
                <w:sz w:val="20"/>
              </w:rPr>
              <w:t>73%</w:t>
            </w:r>
          </w:p>
        </w:tc>
      </w:tr>
      <w:tr w:rsidR="00B0555C" w:rsidRPr="002B6C1D" w14:paraId="37DA81A5" w14:textId="77777777" w:rsidTr="00B0555C">
        <w:tc>
          <w:tcPr>
            <w:tcW w:w="1193" w:type="pct"/>
            <w:vAlign w:val="bottom"/>
          </w:tcPr>
          <w:p w14:paraId="77974D6F" w14:textId="77777777" w:rsidR="00B0555C" w:rsidRPr="002B6C1D" w:rsidRDefault="00B0555C" w:rsidP="003114FC">
            <w:pPr>
              <w:spacing w:before="0"/>
              <w:jc w:val="center"/>
              <w:rPr>
                <w:i/>
                <w:iCs/>
                <w:sz w:val="20"/>
              </w:rPr>
            </w:pPr>
            <w:r w:rsidRPr="002B6C1D">
              <w:rPr>
                <w:color w:val="000000"/>
                <w:sz w:val="20"/>
              </w:rPr>
              <w:t>40</w:t>
            </w:r>
          </w:p>
        </w:tc>
        <w:tc>
          <w:tcPr>
            <w:tcW w:w="1307" w:type="pct"/>
            <w:vAlign w:val="bottom"/>
          </w:tcPr>
          <w:p w14:paraId="028281D5" w14:textId="77777777" w:rsidR="00B0555C" w:rsidRPr="002B6C1D" w:rsidRDefault="00B0555C" w:rsidP="003114FC">
            <w:pPr>
              <w:spacing w:before="0"/>
              <w:jc w:val="center"/>
              <w:rPr>
                <w:i/>
                <w:iCs/>
                <w:sz w:val="20"/>
              </w:rPr>
            </w:pPr>
            <w:r w:rsidRPr="002B6C1D">
              <w:rPr>
                <w:color w:val="000000"/>
                <w:sz w:val="20"/>
              </w:rPr>
              <w:t>86%</w:t>
            </w:r>
          </w:p>
        </w:tc>
        <w:tc>
          <w:tcPr>
            <w:tcW w:w="1250" w:type="pct"/>
            <w:vAlign w:val="bottom"/>
          </w:tcPr>
          <w:p w14:paraId="63BB6812" w14:textId="77777777" w:rsidR="00B0555C" w:rsidRPr="002B6C1D" w:rsidRDefault="00B0555C" w:rsidP="003114FC">
            <w:pPr>
              <w:spacing w:before="0"/>
              <w:jc w:val="center"/>
              <w:rPr>
                <w:i/>
                <w:iCs/>
                <w:sz w:val="20"/>
              </w:rPr>
            </w:pPr>
            <w:r w:rsidRPr="002B6C1D">
              <w:rPr>
                <w:color w:val="000000"/>
                <w:sz w:val="20"/>
              </w:rPr>
              <w:t>33</w:t>
            </w:r>
          </w:p>
        </w:tc>
        <w:tc>
          <w:tcPr>
            <w:tcW w:w="1250" w:type="pct"/>
            <w:vAlign w:val="bottom"/>
          </w:tcPr>
          <w:p w14:paraId="27947460" w14:textId="77777777" w:rsidR="00B0555C" w:rsidRPr="002B6C1D" w:rsidRDefault="00B0555C" w:rsidP="003114FC">
            <w:pPr>
              <w:spacing w:before="0"/>
              <w:jc w:val="center"/>
              <w:rPr>
                <w:i/>
                <w:iCs/>
                <w:sz w:val="20"/>
              </w:rPr>
            </w:pPr>
            <w:r w:rsidRPr="002B6C1D">
              <w:rPr>
                <w:color w:val="000000"/>
                <w:sz w:val="20"/>
              </w:rPr>
              <w:t>83%</w:t>
            </w:r>
          </w:p>
        </w:tc>
      </w:tr>
      <w:tr w:rsidR="00B0555C" w:rsidRPr="002B6C1D" w14:paraId="34FE587F" w14:textId="77777777" w:rsidTr="00B0555C">
        <w:tc>
          <w:tcPr>
            <w:tcW w:w="1193" w:type="pct"/>
            <w:vAlign w:val="bottom"/>
          </w:tcPr>
          <w:p w14:paraId="54AC6C82" w14:textId="77777777" w:rsidR="00B0555C" w:rsidRPr="002B6C1D" w:rsidRDefault="00B0555C" w:rsidP="003114FC">
            <w:pPr>
              <w:spacing w:before="0"/>
              <w:jc w:val="center"/>
              <w:rPr>
                <w:i/>
                <w:iCs/>
                <w:sz w:val="20"/>
              </w:rPr>
            </w:pPr>
            <w:r w:rsidRPr="002B6C1D">
              <w:rPr>
                <w:color w:val="000000"/>
                <w:sz w:val="20"/>
              </w:rPr>
              <w:t>50</w:t>
            </w:r>
          </w:p>
        </w:tc>
        <w:tc>
          <w:tcPr>
            <w:tcW w:w="1307" w:type="pct"/>
            <w:vAlign w:val="bottom"/>
          </w:tcPr>
          <w:p w14:paraId="75CBA1B2" w14:textId="77777777" w:rsidR="00B0555C" w:rsidRPr="002B6C1D" w:rsidRDefault="00B0555C" w:rsidP="003114FC">
            <w:pPr>
              <w:spacing w:before="0"/>
              <w:jc w:val="center"/>
              <w:rPr>
                <w:i/>
                <w:iCs/>
                <w:sz w:val="20"/>
              </w:rPr>
            </w:pPr>
            <w:r w:rsidRPr="002B6C1D">
              <w:rPr>
                <w:color w:val="000000"/>
                <w:sz w:val="20"/>
              </w:rPr>
              <w:t>95%</w:t>
            </w:r>
          </w:p>
        </w:tc>
        <w:tc>
          <w:tcPr>
            <w:tcW w:w="1250" w:type="pct"/>
            <w:vAlign w:val="bottom"/>
          </w:tcPr>
          <w:p w14:paraId="20072E24" w14:textId="77777777" w:rsidR="00B0555C" w:rsidRPr="002B6C1D" w:rsidRDefault="00B0555C" w:rsidP="003114FC">
            <w:pPr>
              <w:spacing w:before="0"/>
              <w:jc w:val="center"/>
              <w:rPr>
                <w:i/>
                <w:iCs/>
                <w:sz w:val="20"/>
              </w:rPr>
            </w:pPr>
            <w:r w:rsidRPr="002B6C1D">
              <w:rPr>
                <w:color w:val="000000"/>
                <w:sz w:val="20"/>
              </w:rPr>
              <w:t>46</w:t>
            </w:r>
          </w:p>
        </w:tc>
        <w:tc>
          <w:tcPr>
            <w:tcW w:w="1250" w:type="pct"/>
            <w:vAlign w:val="bottom"/>
          </w:tcPr>
          <w:p w14:paraId="4E81D3F3" w14:textId="77777777" w:rsidR="00B0555C" w:rsidRPr="002B6C1D" w:rsidRDefault="00B0555C" w:rsidP="003114FC">
            <w:pPr>
              <w:spacing w:before="0"/>
              <w:jc w:val="center"/>
              <w:rPr>
                <w:i/>
                <w:iCs/>
                <w:sz w:val="20"/>
              </w:rPr>
            </w:pPr>
            <w:r w:rsidRPr="002B6C1D">
              <w:rPr>
                <w:color w:val="000000"/>
                <w:sz w:val="20"/>
              </w:rPr>
              <w:t>92%</w:t>
            </w:r>
          </w:p>
        </w:tc>
      </w:tr>
      <w:tr w:rsidR="00B0555C" w:rsidRPr="002B6C1D" w14:paraId="2F741D2D" w14:textId="77777777" w:rsidTr="00B0555C">
        <w:tc>
          <w:tcPr>
            <w:tcW w:w="1193" w:type="pct"/>
            <w:vAlign w:val="bottom"/>
          </w:tcPr>
          <w:p w14:paraId="1C95C2FA" w14:textId="77777777" w:rsidR="00B0555C" w:rsidRPr="002B6C1D" w:rsidRDefault="00B0555C" w:rsidP="003114FC">
            <w:pPr>
              <w:spacing w:before="0"/>
              <w:jc w:val="center"/>
              <w:rPr>
                <w:i/>
                <w:iCs/>
                <w:sz w:val="20"/>
              </w:rPr>
            </w:pPr>
            <w:r w:rsidRPr="002B6C1D">
              <w:rPr>
                <w:color w:val="000000"/>
                <w:sz w:val="20"/>
              </w:rPr>
              <w:t>100</w:t>
            </w:r>
          </w:p>
        </w:tc>
        <w:tc>
          <w:tcPr>
            <w:tcW w:w="1307" w:type="pct"/>
            <w:vAlign w:val="bottom"/>
          </w:tcPr>
          <w:p w14:paraId="3865A532" w14:textId="77777777" w:rsidR="00B0555C" w:rsidRPr="002B6C1D" w:rsidRDefault="00B0555C" w:rsidP="003114FC">
            <w:pPr>
              <w:spacing w:before="0"/>
              <w:jc w:val="center"/>
              <w:rPr>
                <w:i/>
                <w:iCs/>
                <w:sz w:val="20"/>
              </w:rPr>
            </w:pPr>
            <w:r w:rsidRPr="002B6C1D">
              <w:rPr>
                <w:color w:val="000000"/>
                <w:sz w:val="20"/>
              </w:rPr>
              <w:t>95%</w:t>
            </w:r>
          </w:p>
        </w:tc>
        <w:tc>
          <w:tcPr>
            <w:tcW w:w="1250" w:type="pct"/>
            <w:vAlign w:val="bottom"/>
          </w:tcPr>
          <w:p w14:paraId="2E7F47BB" w14:textId="77777777" w:rsidR="00B0555C" w:rsidRPr="002B6C1D" w:rsidRDefault="00B0555C" w:rsidP="003114FC">
            <w:pPr>
              <w:spacing w:before="0"/>
              <w:jc w:val="center"/>
              <w:rPr>
                <w:i/>
                <w:iCs/>
                <w:sz w:val="20"/>
              </w:rPr>
            </w:pPr>
            <w:r w:rsidRPr="002B6C1D">
              <w:rPr>
                <w:color w:val="000000"/>
                <w:sz w:val="20"/>
              </w:rPr>
              <w:t>94</w:t>
            </w:r>
          </w:p>
        </w:tc>
        <w:tc>
          <w:tcPr>
            <w:tcW w:w="1250" w:type="pct"/>
            <w:vAlign w:val="bottom"/>
          </w:tcPr>
          <w:p w14:paraId="63EF9F3B" w14:textId="77777777" w:rsidR="00B0555C" w:rsidRPr="002B6C1D" w:rsidRDefault="00B0555C" w:rsidP="003114FC">
            <w:pPr>
              <w:spacing w:before="0"/>
              <w:jc w:val="center"/>
              <w:rPr>
                <w:i/>
                <w:iCs/>
                <w:sz w:val="20"/>
              </w:rPr>
            </w:pPr>
            <w:r w:rsidRPr="002B6C1D">
              <w:rPr>
                <w:color w:val="000000"/>
                <w:sz w:val="20"/>
              </w:rPr>
              <w:t>94%</w:t>
            </w:r>
          </w:p>
        </w:tc>
      </w:tr>
      <w:tr w:rsidR="00B0555C" w:rsidRPr="002B6C1D" w14:paraId="677CAAE1" w14:textId="77777777" w:rsidTr="00B0555C">
        <w:tc>
          <w:tcPr>
            <w:tcW w:w="1193" w:type="pct"/>
            <w:vAlign w:val="bottom"/>
          </w:tcPr>
          <w:p w14:paraId="14900252" w14:textId="77777777" w:rsidR="00B0555C" w:rsidRPr="002B6C1D" w:rsidRDefault="00B0555C" w:rsidP="003114FC">
            <w:pPr>
              <w:spacing w:before="0"/>
              <w:jc w:val="center"/>
              <w:rPr>
                <w:i/>
                <w:iCs/>
                <w:sz w:val="20"/>
              </w:rPr>
            </w:pPr>
            <w:r w:rsidRPr="002B6C1D">
              <w:rPr>
                <w:color w:val="000000"/>
                <w:sz w:val="20"/>
              </w:rPr>
              <w:t>500</w:t>
            </w:r>
          </w:p>
        </w:tc>
        <w:tc>
          <w:tcPr>
            <w:tcW w:w="1307" w:type="pct"/>
            <w:vAlign w:val="bottom"/>
          </w:tcPr>
          <w:p w14:paraId="73B5B564" w14:textId="77777777" w:rsidR="00B0555C" w:rsidRPr="002B6C1D" w:rsidRDefault="00B0555C" w:rsidP="003114FC">
            <w:pPr>
              <w:spacing w:before="0"/>
              <w:jc w:val="center"/>
              <w:rPr>
                <w:i/>
                <w:iCs/>
                <w:sz w:val="20"/>
              </w:rPr>
            </w:pPr>
            <w:r w:rsidRPr="002B6C1D">
              <w:rPr>
                <w:color w:val="000000"/>
                <w:sz w:val="20"/>
              </w:rPr>
              <w:t>95%</w:t>
            </w:r>
          </w:p>
        </w:tc>
        <w:tc>
          <w:tcPr>
            <w:tcW w:w="1250" w:type="pct"/>
            <w:vAlign w:val="bottom"/>
          </w:tcPr>
          <w:p w14:paraId="1CFCA09C" w14:textId="77777777" w:rsidR="00B0555C" w:rsidRPr="002B6C1D" w:rsidRDefault="00B0555C" w:rsidP="003114FC">
            <w:pPr>
              <w:spacing w:before="0"/>
              <w:jc w:val="center"/>
              <w:rPr>
                <w:i/>
                <w:iCs/>
                <w:sz w:val="20"/>
              </w:rPr>
            </w:pPr>
            <w:r w:rsidRPr="002B6C1D">
              <w:rPr>
                <w:color w:val="000000"/>
                <w:sz w:val="20"/>
              </w:rPr>
              <w:t>474</w:t>
            </w:r>
          </w:p>
        </w:tc>
        <w:tc>
          <w:tcPr>
            <w:tcW w:w="1250" w:type="pct"/>
            <w:vAlign w:val="bottom"/>
          </w:tcPr>
          <w:p w14:paraId="22AA4E13" w14:textId="77777777" w:rsidR="00B0555C" w:rsidRPr="002B6C1D" w:rsidRDefault="00B0555C" w:rsidP="003114FC">
            <w:pPr>
              <w:spacing w:before="0"/>
              <w:jc w:val="center"/>
              <w:rPr>
                <w:i/>
                <w:iCs/>
                <w:sz w:val="20"/>
              </w:rPr>
            </w:pPr>
            <w:r w:rsidRPr="002B6C1D">
              <w:rPr>
                <w:color w:val="000000"/>
                <w:sz w:val="20"/>
              </w:rPr>
              <w:t>95%</w:t>
            </w:r>
          </w:p>
        </w:tc>
      </w:tr>
      <w:tr w:rsidR="00B0555C" w:rsidRPr="00DC1973" w14:paraId="48407947" w14:textId="77777777" w:rsidTr="00B0555C">
        <w:tc>
          <w:tcPr>
            <w:tcW w:w="1193" w:type="pct"/>
            <w:vAlign w:val="bottom"/>
          </w:tcPr>
          <w:p w14:paraId="34B45693" w14:textId="77777777" w:rsidR="00B0555C" w:rsidRPr="002B6C1D" w:rsidRDefault="00B0555C" w:rsidP="003114FC">
            <w:pPr>
              <w:spacing w:before="0"/>
              <w:jc w:val="center"/>
              <w:rPr>
                <w:i/>
                <w:iCs/>
                <w:sz w:val="20"/>
              </w:rPr>
            </w:pPr>
            <w:r w:rsidRPr="002B6C1D">
              <w:rPr>
                <w:color w:val="000000"/>
                <w:sz w:val="20"/>
              </w:rPr>
              <w:t>5000</w:t>
            </w:r>
          </w:p>
        </w:tc>
        <w:tc>
          <w:tcPr>
            <w:tcW w:w="1307" w:type="pct"/>
            <w:vAlign w:val="bottom"/>
          </w:tcPr>
          <w:p w14:paraId="056A2145" w14:textId="77777777" w:rsidR="00B0555C" w:rsidRPr="002B6C1D" w:rsidRDefault="00B0555C" w:rsidP="003114FC">
            <w:pPr>
              <w:spacing w:before="0"/>
              <w:jc w:val="center"/>
              <w:rPr>
                <w:i/>
                <w:iCs/>
                <w:sz w:val="20"/>
              </w:rPr>
            </w:pPr>
            <w:r w:rsidRPr="002B6C1D">
              <w:rPr>
                <w:color w:val="000000"/>
                <w:sz w:val="20"/>
              </w:rPr>
              <w:t>95%</w:t>
            </w:r>
          </w:p>
        </w:tc>
        <w:tc>
          <w:tcPr>
            <w:tcW w:w="1250" w:type="pct"/>
            <w:vAlign w:val="bottom"/>
          </w:tcPr>
          <w:p w14:paraId="538AFBB4" w14:textId="77777777" w:rsidR="00B0555C" w:rsidRPr="002B6C1D" w:rsidRDefault="00B0555C" w:rsidP="003114FC">
            <w:pPr>
              <w:spacing w:before="0"/>
              <w:jc w:val="center"/>
              <w:rPr>
                <w:i/>
                <w:iCs/>
                <w:sz w:val="20"/>
              </w:rPr>
            </w:pPr>
            <w:r w:rsidRPr="002B6C1D">
              <w:rPr>
                <w:color w:val="000000"/>
                <w:sz w:val="20"/>
              </w:rPr>
              <w:t>4749</w:t>
            </w:r>
          </w:p>
        </w:tc>
        <w:tc>
          <w:tcPr>
            <w:tcW w:w="1250" w:type="pct"/>
            <w:vAlign w:val="bottom"/>
          </w:tcPr>
          <w:p w14:paraId="15E7059B" w14:textId="77777777" w:rsidR="00B0555C" w:rsidRPr="002B6C1D" w:rsidRDefault="00B0555C" w:rsidP="003114FC">
            <w:pPr>
              <w:spacing w:before="0"/>
              <w:jc w:val="center"/>
              <w:rPr>
                <w:i/>
                <w:iCs/>
                <w:sz w:val="20"/>
              </w:rPr>
            </w:pPr>
            <w:r w:rsidRPr="002B6C1D">
              <w:rPr>
                <w:color w:val="000000"/>
                <w:sz w:val="20"/>
              </w:rPr>
              <w:t>95%</w:t>
            </w:r>
          </w:p>
        </w:tc>
      </w:tr>
    </w:tbl>
    <w:p w14:paraId="6C7977E0" w14:textId="77777777" w:rsidR="00B0555C" w:rsidRPr="00492B53" w:rsidRDefault="00B0555C" w:rsidP="00B0555C">
      <w:pPr>
        <w:pStyle w:val="Headingb"/>
        <w:rPr>
          <w:lang w:val="en-US"/>
        </w:rPr>
      </w:pPr>
      <w:r w:rsidRPr="00492B53">
        <w:rPr>
          <w:lang w:val="en-US"/>
        </w:rPr>
        <w:t>Proposals</w:t>
      </w:r>
    </w:p>
    <w:p w14:paraId="02F01C6B"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5898A0F3" w14:textId="77777777" w:rsidR="00B0555C" w:rsidRPr="003C04F1" w:rsidRDefault="00B0555C" w:rsidP="00B0555C">
      <w:pPr>
        <w:pStyle w:val="ArtNo"/>
      </w:pPr>
      <w:bookmarkStart w:id="6" w:name="_Toc327956595"/>
      <w:bookmarkStart w:id="7" w:name="_Toc35789193"/>
      <w:bookmarkStart w:id="8" w:name="_Toc35856890"/>
      <w:bookmarkStart w:id="9" w:name="_Toc35877524"/>
      <w:bookmarkStart w:id="10" w:name="_Toc35963465"/>
      <w:bookmarkStart w:id="11" w:name="_Toc42842396"/>
      <w:r w:rsidRPr="003C04F1">
        <w:lastRenderedPageBreak/>
        <w:t xml:space="preserve">ARTICLE </w:t>
      </w:r>
      <w:r w:rsidRPr="003C04F1">
        <w:rPr>
          <w:rStyle w:val="href"/>
        </w:rPr>
        <w:t>11</w:t>
      </w:r>
      <w:bookmarkEnd w:id="6"/>
      <w:bookmarkEnd w:id="7"/>
      <w:bookmarkEnd w:id="8"/>
      <w:bookmarkEnd w:id="9"/>
      <w:bookmarkEnd w:id="10"/>
      <w:bookmarkEnd w:id="11"/>
    </w:p>
    <w:p w14:paraId="72636E01" w14:textId="77777777" w:rsidR="00B0555C" w:rsidRPr="003C04F1" w:rsidRDefault="00B0555C" w:rsidP="00B0555C">
      <w:pPr>
        <w:pStyle w:val="Arttitle"/>
        <w:spacing w:before="120"/>
        <w:rPr>
          <w:sz w:val="16"/>
          <w:szCs w:val="16"/>
        </w:rPr>
      </w:pPr>
      <w:bookmarkStart w:id="12" w:name="_Toc327956596"/>
      <w:bookmarkStart w:id="13" w:name="_Toc35789194"/>
      <w:bookmarkStart w:id="14" w:name="_Toc35856891"/>
      <w:bookmarkStart w:id="15" w:name="_Toc35877525"/>
      <w:bookmarkStart w:id="16" w:name="_Toc35963466"/>
      <w:bookmarkStart w:id="17" w:name="_Toc42842397"/>
      <w:r w:rsidRPr="003C04F1">
        <w:t xml:space="preserve">Notification and recording of frequency </w:t>
      </w:r>
      <w:r w:rsidRPr="003C04F1">
        <w:br/>
        <w:t>assignments</w:t>
      </w:r>
      <w:r w:rsidRPr="003C04F1">
        <w:rPr>
          <w:rStyle w:val="Appelnotedebasdep"/>
          <w:b w:val="0"/>
          <w:bCs/>
        </w:rPr>
        <w:t>1, 2, 3, 4, 5, 6, 7</w:t>
      </w:r>
      <w:r w:rsidRPr="003C04F1">
        <w:rPr>
          <w:b w:val="0"/>
          <w:bCs/>
          <w:sz w:val="16"/>
          <w:szCs w:val="16"/>
        </w:rPr>
        <w:t>    (WRC</w:t>
      </w:r>
      <w:r w:rsidRPr="003C04F1">
        <w:rPr>
          <w:b w:val="0"/>
          <w:bCs/>
          <w:sz w:val="16"/>
          <w:szCs w:val="16"/>
        </w:rPr>
        <w:noBreakHyphen/>
        <w:t>19)</w:t>
      </w:r>
      <w:bookmarkEnd w:id="12"/>
      <w:bookmarkEnd w:id="13"/>
      <w:bookmarkEnd w:id="14"/>
      <w:bookmarkEnd w:id="15"/>
      <w:bookmarkEnd w:id="16"/>
      <w:bookmarkEnd w:id="17"/>
    </w:p>
    <w:p w14:paraId="6B80137F" w14:textId="77777777" w:rsidR="00B0555C" w:rsidRPr="003C04F1" w:rsidRDefault="00B0555C" w:rsidP="00B0555C">
      <w:pPr>
        <w:pStyle w:val="Section1"/>
      </w:pPr>
      <w:r w:rsidRPr="003C04F1">
        <w:t>Section III – Maintenance of the recording of frequency assignments to non-geostationary-satellite systems in the Master Register</w:t>
      </w:r>
      <w:r w:rsidRPr="003C04F1">
        <w:rPr>
          <w:b w:val="0"/>
          <w:bCs/>
          <w:sz w:val="16"/>
          <w:szCs w:val="16"/>
        </w:rPr>
        <w:t>     (WRC</w:t>
      </w:r>
      <w:r w:rsidRPr="003C04F1">
        <w:rPr>
          <w:b w:val="0"/>
          <w:bCs/>
          <w:sz w:val="16"/>
          <w:szCs w:val="16"/>
        </w:rPr>
        <w:noBreakHyphen/>
        <w:t>19)</w:t>
      </w:r>
    </w:p>
    <w:p w14:paraId="2B78E826" w14:textId="77777777" w:rsidR="00B0555C" w:rsidRDefault="00B0555C" w:rsidP="00B0555C">
      <w:pPr>
        <w:pStyle w:val="Proposal"/>
      </w:pPr>
      <w:r>
        <w:t>MOD</w:t>
      </w:r>
      <w:r>
        <w:tab/>
        <w:t>EUR/XXXXA22A2/1</w:t>
      </w:r>
    </w:p>
    <w:p w14:paraId="586EBAC4" w14:textId="5AB1985A" w:rsidR="00B0555C" w:rsidRPr="003C04F1" w:rsidRDefault="00B0555C" w:rsidP="00B0555C">
      <w:pPr>
        <w:pStyle w:val="Normalaftertitle"/>
        <w:rPr>
          <w:bCs/>
          <w:sz w:val="16"/>
          <w:szCs w:val="12"/>
        </w:rPr>
      </w:pPr>
      <w:r w:rsidRPr="003C04F1">
        <w:rPr>
          <w:rStyle w:val="Artdef"/>
        </w:rPr>
        <w:t>11.51</w:t>
      </w:r>
      <w:r w:rsidRPr="003C04F1">
        <w:tab/>
      </w:r>
      <w:r w:rsidRPr="003C04F1">
        <w:tab/>
        <w:t>For frequency assignments to some non-geostationary-satellite systems in specific frequency bands and services, Resolution</w:t>
      </w:r>
      <w:r w:rsidRPr="003C04F1">
        <w:rPr>
          <w:b/>
          <w:bCs/>
        </w:rPr>
        <w:t xml:space="preserve"> 35 (</w:t>
      </w:r>
      <w:ins w:id="18" w:author="ECO" w:date="2022-07-12T07:52:00Z">
        <w:r>
          <w:rPr>
            <w:b/>
            <w:bCs/>
          </w:rPr>
          <w:t xml:space="preserve">Rev. </w:t>
        </w:r>
      </w:ins>
      <w:r w:rsidRPr="003C04F1">
        <w:rPr>
          <w:b/>
          <w:bCs/>
        </w:rPr>
        <w:t>WRC</w:t>
      </w:r>
      <w:r w:rsidRPr="003C04F1">
        <w:rPr>
          <w:b/>
          <w:bCs/>
        </w:rPr>
        <w:noBreakHyphen/>
      </w:r>
      <w:del w:id="19" w:author="ECO" w:date="2022-07-12T07:52:00Z">
        <w:r w:rsidRPr="00441816" w:rsidDel="00441816">
          <w:rPr>
            <w:b/>
            <w:bCs/>
          </w:rPr>
          <w:delText>19</w:delText>
        </w:r>
      </w:del>
      <w:ins w:id="20" w:author="ECO" w:date="2022-07-12T07:52:00Z">
        <w:r>
          <w:rPr>
            <w:b/>
            <w:bCs/>
          </w:rPr>
          <w:t>23</w:t>
        </w:r>
      </w:ins>
      <w:r w:rsidRPr="003C04F1">
        <w:rPr>
          <w:b/>
          <w:bCs/>
        </w:rPr>
        <w:t>)</w:t>
      </w:r>
      <w:r w:rsidRPr="003C04F1">
        <w:t xml:space="preserve"> </w:t>
      </w:r>
      <w:ins w:id="21" w:author="ECO" w:date="2022-07-12T07:56:00Z">
        <w:r>
          <w:t xml:space="preserve">and Resolution </w:t>
        </w:r>
        <w:r w:rsidRPr="002E1CAC">
          <w:rPr>
            <w:b/>
            <w:bCs/>
          </w:rPr>
          <w:t>[</w:t>
        </w:r>
      </w:ins>
      <w:ins w:id="22" w:author="ECO" w:date="2022-07-08T13:24:00Z">
        <w:r>
          <w:rPr>
            <w:b/>
            <w:bCs/>
            <w:lang w:val="en-US"/>
          </w:rPr>
          <w:t>EUR-7(B)-</w:t>
        </w:r>
      </w:ins>
      <w:ins w:id="23" w:author="ECO" w:date="2022-07-12T07:51:00Z">
        <w:r w:rsidRPr="00441816">
          <w:t xml:space="preserve"> </w:t>
        </w:r>
        <w:r w:rsidRPr="00441816">
          <w:rPr>
            <w:b/>
            <w:bCs/>
          </w:rPr>
          <w:t>NGSO-POST-MILESTONE-PROCEDURE</w:t>
        </w:r>
      </w:ins>
      <w:ins w:id="24" w:author="ECO" w:date="2022-07-12T07:55:00Z">
        <w:r>
          <w:rPr>
            <w:b/>
            <w:bCs/>
          </w:rPr>
          <w:t>]</w:t>
        </w:r>
      </w:ins>
      <w:ins w:id="25" w:author="ITU2" w:date="2023-08-16T23:22:00Z">
        <w:r w:rsidR="001820FD" w:rsidRPr="00FD077E">
          <w:rPr>
            <w:b/>
            <w:bCs/>
          </w:rPr>
          <w:t xml:space="preserve"> </w:t>
        </w:r>
      </w:ins>
      <w:ins w:id="26" w:author="ECO" w:date="2022-07-12T07:55:00Z">
        <w:r>
          <w:rPr>
            <w:b/>
            <w:bCs/>
          </w:rPr>
          <w:t>(WRC-23)</w:t>
        </w:r>
      </w:ins>
      <w:ins w:id="27" w:author="CEPT" w:date="2022-03-24T14:45:00Z">
        <w:r w:rsidRPr="006A5BF9">
          <w:t xml:space="preserve"> </w:t>
        </w:r>
      </w:ins>
      <w:r w:rsidRPr="003C04F1">
        <w:t>shall apply.</w:t>
      </w:r>
      <w:r w:rsidRPr="003C04F1">
        <w:rPr>
          <w:sz w:val="16"/>
          <w:szCs w:val="16"/>
        </w:rPr>
        <w:t>     </w:t>
      </w:r>
      <w:r w:rsidRPr="003C04F1">
        <w:rPr>
          <w:bCs/>
          <w:sz w:val="16"/>
          <w:szCs w:val="12"/>
        </w:rPr>
        <w:t>(WRC</w:t>
      </w:r>
      <w:r w:rsidRPr="003C04F1">
        <w:rPr>
          <w:bCs/>
          <w:sz w:val="16"/>
          <w:szCs w:val="12"/>
        </w:rPr>
        <w:noBreakHyphen/>
      </w:r>
      <w:ins w:id="28" w:author="ECO" w:date="2022-07-12T07:56:00Z">
        <w:r>
          <w:rPr>
            <w:sz w:val="16"/>
            <w:szCs w:val="16"/>
          </w:rPr>
          <w:t>23</w:t>
        </w:r>
      </w:ins>
      <w:del w:id="29" w:author="ECO" w:date="2022-07-12T07:56:00Z">
        <w:r w:rsidRPr="006A5BF9" w:rsidDel="002E1CAC">
          <w:rPr>
            <w:sz w:val="16"/>
            <w:szCs w:val="16"/>
          </w:rPr>
          <w:delText>19</w:delText>
        </w:r>
      </w:del>
      <w:r w:rsidRPr="003C04F1">
        <w:rPr>
          <w:bCs/>
          <w:sz w:val="16"/>
          <w:szCs w:val="12"/>
        </w:rPr>
        <w:t>)</w:t>
      </w:r>
    </w:p>
    <w:p w14:paraId="2AFFDD8D" w14:textId="77777777" w:rsidR="00B0555C" w:rsidRDefault="00B0555C" w:rsidP="00B0555C">
      <w:pPr>
        <w:pStyle w:val="Reasons"/>
      </w:pPr>
    </w:p>
    <w:p w14:paraId="34E336BA" w14:textId="77777777" w:rsidR="00B0555C" w:rsidRDefault="00B0555C" w:rsidP="00B0555C">
      <w:pPr>
        <w:pStyle w:val="Proposal"/>
      </w:pPr>
      <w:r>
        <w:t>MOD</w:t>
      </w:r>
      <w:r>
        <w:tab/>
        <w:t>EUR/XXXXA22A2/2</w:t>
      </w:r>
    </w:p>
    <w:p w14:paraId="0BB74282" w14:textId="77777777" w:rsidR="00B0555C" w:rsidRDefault="00B0555C" w:rsidP="00B0555C">
      <w:pPr>
        <w:pStyle w:val="ResNo"/>
        <w:rPr>
          <w:sz w:val="22"/>
        </w:rPr>
      </w:pPr>
      <w:bookmarkStart w:id="30" w:name="_Toc39649325"/>
      <w:bookmarkStart w:id="31" w:name="_Toc35789256"/>
      <w:bookmarkStart w:id="32" w:name="_Toc35856953"/>
      <w:bookmarkStart w:id="33" w:name="_Toc35877587"/>
      <w:bookmarkStart w:id="34" w:name="_Toc35963530"/>
      <w:bookmarkStart w:id="35" w:name="_Toc39649326"/>
      <w:r>
        <w:t xml:space="preserve">RESOLUTION </w:t>
      </w:r>
      <w:r w:rsidRPr="00515A34">
        <w:rPr>
          <w:rStyle w:val="href"/>
        </w:rPr>
        <w:t>35</w:t>
      </w:r>
      <w:r>
        <w:t xml:space="preserve"> (</w:t>
      </w:r>
      <w:ins w:id="36" w:author="ECO" w:date="2022-07-12T07:52:00Z">
        <w:r>
          <w:t xml:space="preserve">Rev. </w:t>
        </w:r>
      </w:ins>
      <w:r w:rsidRPr="00441816">
        <w:t>WRC</w:t>
      </w:r>
      <w:r w:rsidRPr="00441816">
        <w:noBreakHyphen/>
      </w:r>
      <w:ins w:id="37" w:author="ECO" w:date="2022-07-12T07:52:00Z">
        <w:r>
          <w:t>23</w:t>
        </w:r>
      </w:ins>
      <w:del w:id="38" w:author="ECO" w:date="2022-07-12T07:52:00Z">
        <w:r w:rsidRPr="00441816" w:rsidDel="00441816">
          <w:delText>19</w:delText>
        </w:r>
      </w:del>
      <w:r w:rsidRPr="00441816">
        <w:t>)</w:t>
      </w:r>
      <w:bookmarkEnd w:id="30"/>
    </w:p>
    <w:bookmarkEnd w:id="31"/>
    <w:bookmarkEnd w:id="32"/>
    <w:bookmarkEnd w:id="33"/>
    <w:bookmarkEnd w:id="34"/>
    <w:bookmarkEnd w:id="35"/>
    <w:p w14:paraId="107F2CE7" w14:textId="77777777" w:rsidR="00B0555C" w:rsidRDefault="00B0555C" w:rsidP="00B0555C">
      <w:pPr>
        <w:pStyle w:val="Restitle"/>
      </w:pPr>
      <w:r>
        <w:t xml:space="preserve">A milestone-based approach for the implementation of frequency assignments </w:t>
      </w:r>
      <w:r>
        <w:br/>
        <w:t xml:space="preserve">to space stations in a non-geostationary-satellite system </w:t>
      </w:r>
      <w:r>
        <w:br/>
        <w:t xml:space="preserve">in specific </w:t>
      </w:r>
      <w:r>
        <w:rPr>
          <w:lang w:eastAsia="zh-CN"/>
        </w:rPr>
        <w:t xml:space="preserve">frequency </w:t>
      </w:r>
      <w:r>
        <w:t>bands and services</w:t>
      </w:r>
      <w:ins w:id="39" w:author="ECO" w:date="2022-07-12T17:31:00Z">
        <w:r>
          <w:rPr>
            <w:rStyle w:val="Appelnotedebasdep"/>
          </w:rPr>
          <w:footnoteReference w:id="1"/>
        </w:r>
      </w:ins>
    </w:p>
    <w:p w14:paraId="79EA4BD1" w14:textId="77777777" w:rsidR="00B0555C" w:rsidRDefault="00B0555C" w:rsidP="00B0555C">
      <w:pPr>
        <w:pStyle w:val="Normalaftertitle"/>
      </w:pPr>
      <w:r>
        <w:t>The World Radiocommunication Conference (</w:t>
      </w:r>
      <w:del w:id="40" w:author="ECO" w:date="2022-07-08T13:17:00Z">
        <w:r w:rsidDel="005769D0">
          <w:delText>Sharm el-Sheikh</w:delText>
        </w:r>
      </w:del>
      <w:ins w:id="41" w:author="ECO" w:date="2022-07-12T07:55:00Z">
        <w:r>
          <w:t>Dubai</w:t>
        </w:r>
      </w:ins>
      <w:r>
        <w:t>, 20</w:t>
      </w:r>
      <w:ins w:id="42" w:author="ECO" w:date="2022-07-08T13:17:00Z">
        <w:r>
          <w:t>23</w:t>
        </w:r>
      </w:ins>
      <w:del w:id="43" w:author="ECO" w:date="2022-07-08T13:17:00Z">
        <w:r w:rsidDel="005769D0">
          <w:delText>19</w:delText>
        </w:r>
      </w:del>
      <w:r>
        <w:t>),</w:t>
      </w:r>
    </w:p>
    <w:p w14:paraId="2C6B9015" w14:textId="77777777" w:rsidR="00B0555C" w:rsidRPr="00441816" w:rsidRDefault="00B0555C" w:rsidP="00B0555C">
      <w:pPr>
        <w:rPr>
          <w:szCs w:val="24"/>
        </w:rPr>
      </w:pPr>
      <w:r w:rsidRPr="00441816">
        <w:rPr>
          <w:szCs w:val="24"/>
        </w:rPr>
        <w:t>…</w:t>
      </w:r>
    </w:p>
    <w:p w14:paraId="3583328C" w14:textId="77777777" w:rsidR="00B0555C" w:rsidRPr="00441816" w:rsidRDefault="00B0555C" w:rsidP="00B0555C">
      <w:pPr>
        <w:pStyle w:val="Call"/>
      </w:pPr>
      <w:r w:rsidRPr="00441816">
        <w:t>resolves</w:t>
      </w:r>
    </w:p>
    <w:p w14:paraId="0536F230" w14:textId="77777777" w:rsidR="00B0555C" w:rsidRPr="00441816" w:rsidRDefault="00B0555C" w:rsidP="00B0555C">
      <w:pPr>
        <w:rPr>
          <w:szCs w:val="24"/>
        </w:rPr>
      </w:pPr>
      <w:r w:rsidRPr="00441816">
        <w:rPr>
          <w:szCs w:val="24"/>
        </w:rPr>
        <w:t>…</w:t>
      </w:r>
    </w:p>
    <w:p w14:paraId="27F5E04C" w14:textId="77777777" w:rsidR="00B0555C" w:rsidRDefault="00B0555C" w:rsidP="00B0555C">
      <w:pPr>
        <w:rPr>
          <w:szCs w:val="24"/>
        </w:rPr>
      </w:pPr>
      <w:r w:rsidRPr="00441816">
        <w:rPr>
          <w:szCs w:val="24"/>
        </w:rPr>
        <w:t>18</w:t>
      </w:r>
      <w:r w:rsidRPr="00441816">
        <w:rPr>
          <w:szCs w:val="24"/>
        </w:rPr>
        <w:tab/>
        <w:t>that the suspension of the use of frequency assignments in accordance with No. </w:t>
      </w:r>
      <w:r w:rsidRPr="00441816">
        <w:rPr>
          <w:rStyle w:val="Artref"/>
          <w:b/>
        </w:rPr>
        <w:t>11.49</w:t>
      </w:r>
      <w:r w:rsidRPr="00441816">
        <w:rPr>
          <w:szCs w:val="24"/>
        </w:rPr>
        <w:t xml:space="preserve"> at any point prior to the end of a milestone period as specified in </w:t>
      </w:r>
      <w:r w:rsidRPr="00441816">
        <w:rPr>
          <w:i/>
          <w:szCs w:val="24"/>
        </w:rPr>
        <w:t>resolves</w:t>
      </w:r>
      <w:r w:rsidRPr="00441816">
        <w:rPr>
          <w:szCs w:val="24"/>
        </w:rPr>
        <w:t> 7</w:t>
      </w:r>
      <w:r w:rsidRPr="00441816">
        <w:rPr>
          <w:i/>
          <w:szCs w:val="24"/>
        </w:rPr>
        <w:t>a)</w:t>
      </w:r>
      <w:r w:rsidRPr="00441816">
        <w:rPr>
          <w:szCs w:val="24"/>
        </w:rPr>
        <w:t xml:space="preserve">, </w:t>
      </w:r>
      <w:r w:rsidRPr="00441816">
        <w:rPr>
          <w:i/>
          <w:szCs w:val="24"/>
        </w:rPr>
        <w:t>b)</w:t>
      </w:r>
      <w:r w:rsidRPr="00441816">
        <w:rPr>
          <w:szCs w:val="24"/>
        </w:rPr>
        <w:t xml:space="preserve"> or </w:t>
      </w:r>
      <w:r w:rsidRPr="00441816">
        <w:rPr>
          <w:i/>
          <w:szCs w:val="24"/>
        </w:rPr>
        <w:t xml:space="preserve">c) </w:t>
      </w:r>
      <w:r w:rsidRPr="00441816">
        <w:rPr>
          <w:szCs w:val="24"/>
        </w:rPr>
        <w:t>or 8</w:t>
      </w:r>
      <w:r w:rsidRPr="00441816">
        <w:rPr>
          <w:i/>
          <w:szCs w:val="24"/>
        </w:rPr>
        <w:t>a)</w:t>
      </w:r>
      <w:r w:rsidRPr="00441816">
        <w:rPr>
          <w:szCs w:val="24"/>
        </w:rPr>
        <w:t xml:space="preserve">, </w:t>
      </w:r>
      <w:r w:rsidRPr="00441816">
        <w:rPr>
          <w:i/>
          <w:szCs w:val="24"/>
        </w:rPr>
        <w:t>b)</w:t>
      </w:r>
      <w:r w:rsidRPr="00441816">
        <w:rPr>
          <w:szCs w:val="24"/>
        </w:rPr>
        <w:t xml:space="preserve"> or </w:t>
      </w:r>
      <w:r w:rsidRPr="00441816">
        <w:rPr>
          <w:i/>
          <w:szCs w:val="24"/>
        </w:rPr>
        <w:t xml:space="preserve">c) </w:t>
      </w:r>
      <w:r w:rsidRPr="00441816">
        <w:rPr>
          <w:iCs/>
          <w:szCs w:val="24"/>
        </w:rPr>
        <w:t>of this Resolution</w:t>
      </w:r>
      <w:r w:rsidRPr="00441816">
        <w:rPr>
          <w:szCs w:val="24"/>
        </w:rPr>
        <w:t xml:space="preserve">, as applicable, shall not alter or reduce the requirements associated with any of the remaining milestones as derived from </w:t>
      </w:r>
      <w:r w:rsidRPr="00441816">
        <w:rPr>
          <w:i/>
          <w:szCs w:val="24"/>
        </w:rPr>
        <w:t>resolves</w:t>
      </w:r>
      <w:r w:rsidRPr="00441816">
        <w:rPr>
          <w:szCs w:val="24"/>
        </w:rPr>
        <w:t> 7</w:t>
      </w:r>
      <w:r w:rsidRPr="00441816">
        <w:rPr>
          <w:i/>
          <w:szCs w:val="24"/>
        </w:rPr>
        <w:t>a)</w:t>
      </w:r>
      <w:r w:rsidRPr="00441816">
        <w:rPr>
          <w:szCs w:val="24"/>
        </w:rPr>
        <w:t xml:space="preserve">, </w:t>
      </w:r>
      <w:r w:rsidRPr="00441816">
        <w:rPr>
          <w:i/>
          <w:szCs w:val="24"/>
        </w:rPr>
        <w:t>b)</w:t>
      </w:r>
      <w:r w:rsidRPr="00441816">
        <w:rPr>
          <w:szCs w:val="24"/>
        </w:rPr>
        <w:t xml:space="preserve"> or </w:t>
      </w:r>
      <w:r w:rsidRPr="00441816">
        <w:rPr>
          <w:i/>
          <w:szCs w:val="24"/>
        </w:rPr>
        <w:t xml:space="preserve">c) </w:t>
      </w:r>
      <w:r w:rsidRPr="00441816">
        <w:rPr>
          <w:szCs w:val="24"/>
        </w:rPr>
        <w:t>or 8</w:t>
      </w:r>
      <w:r w:rsidRPr="00441816">
        <w:rPr>
          <w:i/>
          <w:szCs w:val="24"/>
        </w:rPr>
        <w:t>a)</w:t>
      </w:r>
      <w:r w:rsidRPr="00441816">
        <w:rPr>
          <w:szCs w:val="24"/>
        </w:rPr>
        <w:t xml:space="preserve">, </w:t>
      </w:r>
      <w:r w:rsidRPr="00441816">
        <w:rPr>
          <w:i/>
          <w:szCs w:val="24"/>
        </w:rPr>
        <w:t>b)</w:t>
      </w:r>
      <w:r w:rsidRPr="00441816">
        <w:rPr>
          <w:szCs w:val="24"/>
        </w:rPr>
        <w:t xml:space="preserve"> or </w:t>
      </w:r>
      <w:r w:rsidRPr="00441816">
        <w:rPr>
          <w:i/>
          <w:szCs w:val="24"/>
        </w:rPr>
        <w:t>c)</w:t>
      </w:r>
      <w:r w:rsidRPr="00441816">
        <w:rPr>
          <w:szCs w:val="24"/>
        </w:rPr>
        <w:t>, as appropriate</w:t>
      </w:r>
      <w:ins w:id="44" w:author="ITU" w:date="2022-07-11T10:01:00Z">
        <w:r w:rsidRPr="00441816">
          <w:rPr>
            <w:szCs w:val="24"/>
          </w:rPr>
          <w:t>,</w:t>
        </w:r>
      </w:ins>
      <w:del w:id="45" w:author="ITU" w:date="2022-07-11T10:01:00Z">
        <w:r w:rsidRPr="00441816" w:rsidDel="00CC2632">
          <w:rPr>
            <w:szCs w:val="24"/>
          </w:rPr>
          <w:delText>;</w:delText>
        </w:r>
      </w:del>
    </w:p>
    <w:p w14:paraId="1EAA9AAE" w14:textId="77777777" w:rsidR="00B0555C" w:rsidDel="001E38B9" w:rsidRDefault="00B0555C" w:rsidP="00B0555C">
      <w:pPr>
        <w:rPr>
          <w:del w:id="46" w:author="ECO" w:date="2022-07-08T13:18:00Z"/>
          <w:szCs w:val="24"/>
        </w:rPr>
      </w:pPr>
      <w:del w:id="47" w:author="ECO" w:date="2022-07-08T13:18:00Z">
        <w:r w:rsidDel="001E38B9">
          <w:rPr>
            <w:bCs/>
            <w:szCs w:val="24"/>
          </w:rPr>
          <w:delText>19</w:delText>
        </w:r>
        <w:r w:rsidDel="001E38B9">
          <w:rPr>
            <w:bCs/>
            <w:i/>
            <w:szCs w:val="24"/>
          </w:rPr>
          <w:tab/>
        </w:r>
        <w:r w:rsidDel="001E38B9">
          <w:rPr>
            <w:bCs/>
            <w:szCs w:val="24"/>
          </w:rPr>
          <w:delText xml:space="preserve">that, for a non-GSO system that has completed the milestone process described in this Resolution, including application of </w:delText>
        </w:r>
        <w:r w:rsidDel="001E38B9">
          <w:rPr>
            <w:bCs/>
            <w:i/>
            <w:iCs/>
            <w:szCs w:val="24"/>
          </w:rPr>
          <w:delText>resolves </w:delText>
        </w:r>
        <w:r w:rsidDel="001E38B9">
          <w:rPr>
            <w:bCs/>
            <w:szCs w:val="24"/>
          </w:rPr>
          <w:delText>10</w:delText>
        </w:r>
        <w:r w:rsidDel="001E38B9">
          <w:rPr>
            <w:bCs/>
            <w:i/>
            <w:iCs/>
            <w:szCs w:val="24"/>
          </w:rPr>
          <w:delText xml:space="preserve">c) </w:delText>
        </w:r>
        <w:r w:rsidDel="001E38B9">
          <w:rPr>
            <w:bCs/>
            <w:szCs w:val="24"/>
          </w:rPr>
          <w:delText xml:space="preserve">by BR, and for systems to which </w:delText>
        </w:r>
        <w:r w:rsidDel="001E38B9">
          <w:rPr>
            <w:bCs/>
            <w:i/>
            <w:iCs/>
            <w:szCs w:val="24"/>
          </w:rPr>
          <w:delText>resolves </w:delText>
        </w:r>
        <w:r w:rsidDel="001E38B9">
          <w:rPr>
            <w:bCs/>
            <w:szCs w:val="24"/>
          </w:rPr>
          <w:delText>6 applies, if the number of satellites capable of transmitting or receiving the frequency assignments deployed in that system subsequently falls below 95</w:delText>
        </w:r>
        <w:r w:rsidDel="001E38B9">
          <w:delText>%</w:delText>
        </w:r>
        <w:r w:rsidDel="001E38B9">
          <w:rPr>
            <w:bCs/>
            <w:szCs w:val="24"/>
          </w:rPr>
          <w:delText xml:space="preserve"> (</w:delText>
        </w:r>
        <w:r w:rsidDel="001E38B9">
          <w:delText>rounded down to the lower integer)</w:delText>
        </w:r>
        <w:r w:rsidDel="001E38B9">
          <w:rPr>
            <w:bCs/>
            <w:szCs w:val="24"/>
          </w:rPr>
          <w:delText xml:space="preserve"> of the total number of satellites </w:delText>
        </w:r>
        <w:r w:rsidDel="001E38B9">
          <w:rPr>
            <w:szCs w:val="24"/>
          </w:rPr>
          <w:delText xml:space="preserve">indicated in the Master Register </w:delText>
        </w:r>
        <w:r w:rsidDel="001E38B9">
          <w:rPr>
            <w:bCs/>
            <w:szCs w:val="24"/>
          </w:rPr>
          <w:delText xml:space="preserve">entry minus one satellite for six continuous months, the notifying administration shall inform BR of the date when this event began, for information purposes only, as soon as possible thereafter; if appropriate and applicable, the notifying administration should also inform BR, as soon as possible thereafter, of the date on which the deployment of the total number of satellites was resumed; BR shall make the information received under this </w:delText>
        </w:r>
        <w:r w:rsidDel="001E38B9">
          <w:rPr>
            <w:bCs/>
            <w:i/>
            <w:szCs w:val="24"/>
          </w:rPr>
          <w:delText xml:space="preserve">resolves </w:delText>
        </w:r>
        <w:r w:rsidDel="001E38B9">
          <w:rPr>
            <w:bCs/>
            <w:szCs w:val="24"/>
          </w:rPr>
          <w:delText>available on its website,</w:delText>
        </w:r>
      </w:del>
    </w:p>
    <w:p w14:paraId="11FCBB3D" w14:textId="77777777" w:rsidR="00B0555C" w:rsidRPr="00441816" w:rsidRDefault="00B0555C" w:rsidP="00B0555C">
      <w:pPr>
        <w:pStyle w:val="Call"/>
      </w:pPr>
      <w:r w:rsidRPr="00441816">
        <w:t>instructs the Radiocommunication Bureau</w:t>
      </w:r>
    </w:p>
    <w:p w14:paraId="27A7C537" w14:textId="77777777" w:rsidR="00B0555C" w:rsidRDefault="00B0555C" w:rsidP="00B0555C">
      <w:pPr>
        <w:rPr>
          <w:szCs w:val="24"/>
        </w:rPr>
      </w:pPr>
      <w:r w:rsidRPr="00441816">
        <w:rPr>
          <w:szCs w:val="24"/>
        </w:rPr>
        <w:t>…</w:t>
      </w:r>
    </w:p>
    <w:p w14:paraId="6A458F57" w14:textId="77777777" w:rsidR="00B0555C" w:rsidRDefault="00B0555C" w:rsidP="00B0555C">
      <w:pPr>
        <w:pStyle w:val="Reasons"/>
      </w:pPr>
    </w:p>
    <w:p w14:paraId="0998FDEF" w14:textId="77777777" w:rsidR="00B0555C" w:rsidRPr="00441816" w:rsidRDefault="00B0555C" w:rsidP="00B0555C">
      <w:pPr>
        <w:pStyle w:val="Proposal"/>
      </w:pPr>
      <w:r w:rsidRPr="00441816">
        <w:t>ADD</w:t>
      </w:r>
      <w:r w:rsidRPr="00441816">
        <w:tab/>
        <w:t>EUR/XXXXA</w:t>
      </w:r>
      <w:r>
        <w:t>22A2</w:t>
      </w:r>
      <w:r w:rsidRPr="00441816">
        <w:t>/</w:t>
      </w:r>
      <w:r>
        <w:t>3</w:t>
      </w:r>
    </w:p>
    <w:p w14:paraId="4D5280EE" w14:textId="77777777" w:rsidR="00B0555C" w:rsidRPr="00441816" w:rsidRDefault="00B0555C" w:rsidP="00B0555C">
      <w:pPr>
        <w:pStyle w:val="ResNo"/>
      </w:pPr>
      <w:r w:rsidRPr="00441816">
        <w:t>Draft New Resolution [EUR-</w:t>
      </w:r>
      <w:r w:rsidRPr="00441816">
        <w:rPr>
          <w:lang w:val="en-US"/>
        </w:rPr>
        <w:t>7(B)-NGSO-POST-MILESTONE-PROCEDURE</w:t>
      </w:r>
      <w:r w:rsidRPr="00441816">
        <w:t>] (WRC-23)</w:t>
      </w:r>
    </w:p>
    <w:p w14:paraId="712912C2" w14:textId="77777777" w:rsidR="00B0555C" w:rsidRPr="00D43F48" w:rsidRDefault="00B0555C" w:rsidP="00B0555C">
      <w:pPr>
        <w:pStyle w:val="Restitle"/>
      </w:pPr>
      <w:r w:rsidRPr="00D43F48">
        <w:t>Enhanced suspension procedure for frequency assignments to space stations in a non-geostationary-satellite system in the fixed-satellite, mobile-satellite and broadcasting-satellite services subject to Resolution 35 (Rev.WRC</w:t>
      </w:r>
      <w:r w:rsidRPr="00D43F48">
        <w:noBreakHyphen/>
        <w:t>23)</w:t>
      </w:r>
    </w:p>
    <w:p w14:paraId="4FC196AF" w14:textId="77777777" w:rsidR="00B0555C" w:rsidRDefault="00B0555C" w:rsidP="00B003E6">
      <w:pPr>
        <w:pStyle w:val="Normalaftertitle"/>
      </w:pPr>
      <w:r w:rsidRPr="00D43F48">
        <w:t>The World Radiocommunication Conference (Dubai, 2023),</w:t>
      </w:r>
    </w:p>
    <w:p w14:paraId="283BFCFC" w14:textId="77777777" w:rsidR="00B003E6" w:rsidRPr="00B003E6" w:rsidRDefault="00B003E6" w:rsidP="00B003E6">
      <w:pPr>
        <w:pStyle w:val="Call"/>
      </w:pPr>
      <w:bookmarkStart w:id="48" w:name="_Hlk141980365"/>
      <w:r w:rsidRPr="00D43F48">
        <w:t>considering</w:t>
      </w:r>
    </w:p>
    <w:p w14:paraId="206523D8" w14:textId="109837D2" w:rsidR="00B003E6" w:rsidRPr="00B422E1" w:rsidRDefault="00B003E6" w:rsidP="00B003E6">
      <w:r w:rsidRPr="00B422E1">
        <w:rPr>
          <w:i/>
        </w:rPr>
        <w:t>a)</w:t>
      </w:r>
      <w:r w:rsidRPr="00B422E1">
        <w:tab/>
        <w:t>that one of the main motivations for developing Resolution </w:t>
      </w:r>
      <w:r w:rsidRPr="00B422E1">
        <w:rPr>
          <w:b/>
          <w:bCs/>
        </w:rPr>
        <w:t>35 (WRC</w:t>
      </w:r>
      <w:r w:rsidRPr="00B422E1">
        <w:rPr>
          <w:b/>
          <w:bCs/>
        </w:rPr>
        <w:noBreakHyphen/>
        <w:t>19)</w:t>
      </w:r>
      <w:r w:rsidRPr="00B422E1">
        <w:t xml:space="preserve"> was to find a way to ensure that the content of the </w:t>
      </w:r>
      <w:r>
        <w:t xml:space="preserve">Master International Frequency Register (MIFR) </w:t>
      </w:r>
      <w:r w:rsidRPr="00B422E1">
        <w:t>for non-GSO systems closely aligns with what is actually deployed in space;</w:t>
      </w:r>
    </w:p>
    <w:p w14:paraId="631CE1B5" w14:textId="68BF48DE" w:rsidR="00B003E6" w:rsidRDefault="00B003E6" w:rsidP="00B003E6">
      <w:pPr>
        <w:spacing w:after="240"/>
      </w:pPr>
      <w:r w:rsidRPr="00B422E1">
        <w:rPr>
          <w:i/>
          <w:iCs/>
        </w:rPr>
        <w:t>b)</w:t>
      </w:r>
      <w:r w:rsidRPr="00B422E1">
        <w:rPr>
          <w:i/>
          <w:iCs/>
        </w:rPr>
        <w:tab/>
      </w:r>
      <w:r w:rsidRPr="00B422E1">
        <w:t xml:space="preserve">that any regulatory mechanism for the post milestone procedure to non-GSO systems should not impose an unnecessary burden on the administrations and the </w:t>
      </w:r>
      <w:r>
        <w:t xml:space="preserve">Radiocommunication </w:t>
      </w:r>
      <w:r w:rsidRPr="00B422E1">
        <w:t>Bureau</w:t>
      </w:r>
      <w:r>
        <w:t xml:space="preserve"> (BR)</w:t>
      </w:r>
      <w:r w:rsidRPr="00B422E1">
        <w:t>,</w:t>
      </w:r>
    </w:p>
    <w:p w14:paraId="660BC2D7" w14:textId="77777777" w:rsidR="00B003E6" w:rsidRPr="00D43F48" w:rsidRDefault="00B003E6" w:rsidP="00B003E6">
      <w:pPr>
        <w:pStyle w:val="Call"/>
      </w:pPr>
      <w:r w:rsidRPr="00D43F48">
        <w:t>recognizing</w:t>
      </w:r>
    </w:p>
    <w:p w14:paraId="6C3EB1C8" w14:textId="77777777" w:rsidR="00B003E6" w:rsidRPr="00B422E1" w:rsidRDefault="00B003E6" w:rsidP="00B003E6">
      <w:pPr>
        <w:spacing w:after="120"/>
        <w:jc w:val="both"/>
        <w:rPr>
          <w:color w:val="000000"/>
          <w:szCs w:val="24"/>
        </w:rPr>
      </w:pPr>
      <w:r w:rsidRPr="00B422E1">
        <w:rPr>
          <w:i/>
        </w:rPr>
        <w:t>a)</w:t>
      </w:r>
      <w:r w:rsidRPr="00B422E1">
        <w:rPr>
          <w:i/>
        </w:rPr>
        <w:tab/>
      </w:r>
      <w:r w:rsidRPr="00B422E1">
        <w:rPr>
          <w:iCs/>
        </w:rPr>
        <w:t xml:space="preserve">that Resolution </w:t>
      </w:r>
      <w:r w:rsidRPr="00B422E1">
        <w:rPr>
          <w:b/>
          <w:bCs/>
          <w:iCs/>
        </w:rPr>
        <w:t>35</w:t>
      </w:r>
      <w:r w:rsidRPr="00B422E1">
        <w:rPr>
          <w:iCs/>
        </w:rPr>
        <w:t xml:space="preserve"> </w:t>
      </w:r>
      <w:r w:rsidRPr="00B422E1">
        <w:rPr>
          <w:b/>
          <w:bCs/>
          <w:iCs/>
        </w:rPr>
        <w:t xml:space="preserve">(Rev.WRC-23) </w:t>
      </w:r>
      <w:r w:rsidRPr="00B422E1">
        <w:rPr>
          <w:iCs/>
        </w:rPr>
        <w:t xml:space="preserve">applies to frequency assignments to non-GSO systems </w:t>
      </w:r>
      <w:r w:rsidRPr="00B422E1">
        <w:rPr>
          <w:szCs w:val="24"/>
        </w:rPr>
        <w:t>brought into use in accordance with Nos. </w:t>
      </w:r>
      <w:r w:rsidRPr="00B422E1">
        <w:rPr>
          <w:rStyle w:val="Artref"/>
          <w:b/>
          <w:szCs w:val="24"/>
        </w:rPr>
        <w:t>11.44</w:t>
      </w:r>
      <w:r w:rsidRPr="00B422E1">
        <w:rPr>
          <w:rStyle w:val="Artref"/>
          <w:bCs/>
          <w:szCs w:val="24"/>
        </w:rPr>
        <w:t xml:space="preserve"> </w:t>
      </w:r>
      <w:r w:rsidRPr="00B422E1">
        <w:rPr>
          <w:szCs w:val="24"/>
        </w:rPr>
        <w:t xml:space="preserve">and </w:t>
      </w:r>
      <w:r w:rsidRPr="00B422E1">
        <w:rPr>
          <w:rStyle w:val="Artref"/>
          <w:b/>
          <w:szCs w:val="24"/>
        </w:rPr>
        <w:t>11.44C</w:t>
      </w:r>
      <w:r w:rsidRPr="00B422E1">
        <w:rPr>
          <w:rStyle w:val="Artref"/>
          <w:bCs/>
          <w:szCs w:val="24"/>
        </w:rPr>
        <w:t xml:space="preserve">, </w:t>
      </w:r>
      <w:r w:rsidRPr="00B422E1">
        <w:rPr>
          <w:color w:val="000000"/>
          <w:szCs w:val="24"/>
        </w:rPr>
        <w:t xml:space="preserve">in the frequency bands and for the services listed in its </w:t>
      </w:r>
      <w:r w:rsidRPr="00B422E1">
        <w:rPr>
          <w:i/>
          <w:iCs/>
          <w:color w:val="000000"/>
          <w:szCs w:val="24"/>
        </w:rPr>
        <w:t>resolves</w:t>
      </w:r>
      <w:r w:rsidRPr="00B422E1">
        <w:rPr>
          <w:color w:val="000000"/>
          <w:szCs w:val="24"/>
        </w:rPr>
        <w:t xml:space="preserve"> 1;</w:t>
      </w:r>
    </w:p>
    <w:p w14:paraId="3C373347" w14:textId="77777777" w:rsidR="00B003E6" w:rsidRDefault="00B003E6" w:rsidP="00B003E6">
      <w:pPr>
        <w:rPr>
          <w:color w:val="000000"/>
        </w:rPr>
      </w:pPr>
      <w:r w:rsidRPr="00B422E1">
        <w:rPr>
          <w:i/>
          <w:iCs/>
        </w:rPr>
        <w:t>b)</w:t>
      </w:r>
      <w:r w:rsidRPr="00B422E1">
        <w:rPr>
          <w:i/>
          <w:iCs/>
        </w:rPr>
        <w:tab/>
      </w:r>
      <w:r w:rsidRPr="00B422E1">
        <w:t>that</w:t>
      </w:r>
      <w:r w:rsidRPr="00B422E1">
        <w:rPr>
          <w:i/>
          <w:iCs/>
        </w:rPr>
        <w:t xml:space="preserve"> </w:t>
      </w:r>
      <w:r w:rsidRPr="00B422E1">
        <w:rPr>
          <w:lang w:eastAsia="zh-CN"/>
        </w:rPr>
        <w:t xml:space="preserve">the magnitude of the typical variation of the number of satellites deployed and capable of </w:t>
      </w:r>
      <w:r w:rsidRPr="00B422E1">
        <w:t>transmitting or receiving the recorded frequency assignments</w:t>
      </w:r>
      <w:r w:rsidRPr="00B422E1">
        <w:rPr>
          <w:lang w:eastAsia="zh-CN"/>
        </w:rPr>
        <w:t xml:space="preserve"> needs to be carefully considered to avoid a requirement to report variations that have inconsiderable consequence, as is the case for very small constellations</w:t>
      </w:r>
      <w:r w:rsidRPr="00B422E1">
        <w:rPr>
          <w:color w:val="000000"/>
        </w:rPr>
        <w:t>,</w:t>
      </w:r>
    </w:p>
    <w:p w14:paraId="2CB6FABE" w14:textId="77777777" w:rsidR="00B003E6" w:rsidRPr="00D43F48" w:rsidRDefault="00B003E6" w:rsidP="00B003E6">
      <w:pPr>
        <w:pStyle w:val="Call"/>
      </w:pPr>
      <w:r w:rsidRPr="00D43F48">
        <w:t>resolves</w:t>
      </w:r>
    </w:p>
    <w:p w14:paraId="02BE1D99" w14:textId="77777777" w:rsidR="00B003E6" w:rsidRPr="00B422E1" w:rsidRDefault="00B003E6" w:rsidP="00B003E6">
      <w:pPr>
        <w:jc w:val="both"/>
        <w:rPr>
          <w:iCs/>
        </w:rPr>
      </w:pPr>
      <w:r w:rsidRPr="00B422E1">
        <w:t>1</w:t>
      </w:r>
      <w:r w:rsidRPr="00B422E1">
        <w:tab/>
        <w:t xml:space="preserve">that this Resolution applies to non-GSO satellite systems with space stations </w:t>
      </w:r>
      <w:r w:rsidRPr="00B422E1">
        <w:rPr>
          <w:iCs/>
        </w:rPr>
        <w:t xml:space="preserve">with an apogee altitude lower than 15 000 km </w:t>
      </w:r>
      <w:r w:rsidRPr="00B422E1">
        <w:t xml:space="preserve">having completed the milestone period for those subject to Resolution </w:t>
      </w:r>
      <w:r w:rsidRPr="00B422E1">
        <w:rPr>
          <w:b/>
          <w:bCs/>
        </w:rPr>
        <w:t xml:space="preserve">35 </w:t>
      </w:r>
      <w:r w:rsidRPr="00B422E1">
        <w:rPr>
          <w:b/>
          <w:bCs/>
          <w:iCs/>
        </w:rPr>
        <w:t>(Rev.WRC-23)</w:t>
      </w:r>
      <w:r w:rsidRPr="00B422E1">
        <w:rPr>
          <w:iCs/>
        </w:rPr>
        <w:t xml:space="preserve"> with</w:t>
      </w:r>
      <w:r w:rsidRPr="00B422E1">
        <w:rPr>
          <w:b/>
          <w:bCs/>
          <w:iCs/>
        </w:rPr>
        <w:t xml:space="preserve"> </w:t>
      </w:r>
      <w:r w:rsidRPr="00B422E1">
        <w:rPr>
          <w:iCs/>
        </w:rPr>
        <w:t xml:space="preserve">at least one satellite </w:t>
      </w:r>
      <w:r w:rsidRPr="00B422E1">
        <w:t>deployed on notified orbital plane and capable of transmitting or receiving according to the recorded frequency assignments</w:t>
      </w:r>
      <w:r w:rsidRPr="00B422E1">
        <w:rPr>
          <w:iCs/>
        </w:rPr>
        <w:t>;</w:t>
      </w:r>
    </w:p>
    <w:p w14:paraId="52823080" w14:textId="24CCACE3" w:rsidR="00B003E6" w:rsidRDefault="00B003E6" w:rsidP="00B003E6">
      <w:pPr>
        <w:jc w:val="both"/>
      </w:pPr>
      <w:r w:rsidRPr="00B422E1">
        <w:t>2</w:t>
      </w:r>
      <w:r w:rsidRPr="00B422E1">
        <w:tab/>
        <w:t>that the notifying administration shall inform</w:t>
      </w:r>
      <w:r w:rsidR="00FD077E">
        <w:t xml:space="preserve"> the BR</w:t>
      </w:r>
      <w:r w:rsidRPr="00B422E1">
        <w:t xml:space="preserve"> of the date of commencement of any continuous period exceeding 6 months during which the number of satellites deployed on notified orbital planes (as that term is used in Resolution </w:t>
      </w:r>
      <w:r w:rsidRPr="00B422E1">
        <w:rPr>
          <w:b/>
          <w:bCs/>
        </w:rPr>
        <w:t xml:space="preserve">35 </w:t>
      </w:r>
      <w:r w:rsidRPr="00B422E1">
        <w:rPr>
          <w:b/>
          <w:bCs/>
          <w:iCs/>
        </w:rPr>
        <w:t>(Rev.WRC</w:t>
      </w:r>
      <w:r w:rsidRPr="00B422E1">
        <w:rPr>
          <w:b/>
          <w:bCs/>
          <w:iCs/>
        </w:rPr>
        <w:noBreakHyphen/>
        <w:t>23)</w:t>
      </w:r>
      <w:r w:rsidRPr="00B422E1">
        <w:t xml:space="preserve">) and capable of transmitting or receiving the recorded frequency assignments is below X% (rounded down to the lower integer) of the total number of satellites indicated in the </w:t>
      </w:r>
      <w:r>
        <w:t>MIFR</w:t>
      </w:r>
      <w:r w:rsidRPr="00B422E1">
        <w:t xml:space="preserve"> entry minus one satellite</w:t>
      </w:r>
    </w:p>
    <w:p w14:paraId="678B8800" w14:textId="283A9CE2" w:rsidR="00B003E6" w:rsidRPr="00B422E1" w:rsidRDefault="00B003E6" w:rsidP="00B003E6">
      <w:pPr>
        <w:jc w:val="both"/>
      </w:pPr>
      <w:r>
        <w:t>w</w:t>
      </w:r>
      <w:r w:rsidRPr="00B422E1">
        <w:t xml:space="preserve">ith </w:t>
      </w:r>
      <w:r w:rsidRPr="00B422E1">
        <w:tab/>
        <w:t xml:space="preserve"> </w:t>
      </w:r>
      <w:r w:rsidRPr="00B422E1">
        <w:tab/>
      </w:r>
      <w:r w:rsidRPr="00B422E1">
        <w:tab/>
      </w:r>
      <m:oMath>
        <m:r>
          <w:rPr>
            <w:rFonts w:ascii="Cambria Math" w:hAnsi="Cambria Math"/>
          </w:rPr>
          <m:t>X=</m:t>
        </m:r>
        <m:r>
          <m:rPr>
            <m:sty m:val="p"/>
          </m:rPr>
          <w:rPr>
            <w:rFonts w:ascii="Cambria Math" w:hAnsi="Cambria Math"/>
          </w:rPr>
          <m:t>0.9×</m:t>
        </m:r>
        <m:sSub>
          <m:sSubPr>
            <m:ctrlPr>
              <w:rPr>
                <w:rFonts w:ascii="Cambria Math" w:hAnsi="Cambria Math"/>
                <w:iCs/>
              </w:rPr>
            </m:ctrlPr>
          </m:sSubPr>
          <m:e>
            <m:r>
              <m:rPr>
                <m:sty m:val="p"/>
              </m:rPr>
              <w:rPr>
                <w:rFonts w:ascii="Cambria Math" w:hAnsi="Cambria Math"/>
              </w:rPr>
              <m:t>Nb</m:t>
            </m:r>
          </m:e>
          <m:sub>
            <m:r>
              <m:rPr>
                <m:sty m:val="p"/>
              </m:rPr>
              <w:rPr>
                <w:rFonts w:ascii="Cambria Math" w:hAnsi="Cambria Math"/>
              </w:rPr>
              <m:t>Total</m:t>
            </m:r>
          </m:sub>
        </m:sSub>
        <m:r>
          <m:rPr>
            <m:sty m:val="p"/>
          </m:rPr>
          <w:rPr>
            <w:rFonts w:ascii="Cambria Math" w:hAnsi="Cambria Math"/>
          </w:rPr>
          <m:t>+50</m:t>
        </m:r>
      </m:oMath>
      <w:r w:rsidRPr="00B422E1">
        <w:rPr>
          <w:iCs/>
        </w:rPr>
        <w:t xml:space="preserve"> </w:t>
      </w:r>
      <w:r w:rsidRPr="00B422E1">
        <w:tab/>
      </w:r>
      <w:r w:rsidRPr="00B422E1">
        <w:tab/>
        <w:t xml:space="preserve">for </w:t>
      </w:r>
      <w:proofErr w:type="spellStart"/>
      <w:r w:rsidRPr="00B422E1">
        <w:rPr>
          <w:i/>
          <w:iCs/>
        </w:rPr>
        <w:t>Nb</w:t>
      </w:r>
      <w:r w:rsidRPr="00B422E1">
        <w:rPr>
          <w:i/>
          <w:iCs/>
          <w:vertAlign w:val="subscript"/>
        </w:rPr>
        <w:t>Total</w:t>
      </w:r>
      <w:proofErr w:type="spellEnd"/>
      <w:r w:rsidRPr="00B422E1">
        <w:t xml:space="preserve"> &lt; 50</w:t>
      </w:r>
    </w:p>
    <w:p w14:paraId="6EED4F40" w14:textId="77777777" w:rsidR="00B003E6" w:rsidRPr="00B422E1" w:rsidRDefault="00B003E6" w:rsidP="00B003E6">
      <w:pPr>
        <w:jc w:val="both"/>
      </w:pPr>
      <w:r w:rsidRPr="00B422E1">
        <w:tab/>
      </w:r>
      <w:r w:rsidRPr="00B422E1">
        <w:tab/>
      </w:r>
      <w:r w:rsidRPr="00B422E1">
        <w:tab/>
        <w:t>X = 95</w:t>
      </w:r>
      <w:r w:rsidRPr="00B422E1">
        <w:tab/>
      </w:r>
      <w:r w:rsidRPr="00B422E1">
        <w:tab/>
      </w:r>
      <w:r w:rsidRPr="00B422E1">
        <w:tab/>
      </w:r>
      <w:r w:rsidRPr="00B422E1">
        <w:tab/>
        <w:t xml:space="preserve">for </w:t>
      </w:r>
      <w:proofErr w:type="spellStart"/>
      <w:r w:rsidRPr="00B422E1">
        <w:rPr>
          <w:i/>
          <w:iCs/>
        </w:rPr>
        <w:t>Nb</w:t>
      </w:r>
      <w:r w:rsidRPr="00B422E1">
        <w:rPr>
          <w:i/>
          <w:iCs/>
          <w:vertAlign w:val="subscript"/>
        </w:rPr>
        <w:t>Total</w:t>
      </w:r>
      <w:proofErr w:type="spellEnd"/>
      <w:r w:rsidRPr="00B422E1">
        <w:t xml:space="preserve"> ≥ 50</w:t>
      </w:r>
    </w:p>
    <w:p w14:paraId="21062FA1" w14:textId="26C4E32A" w:rsidR="00B003E6" w:rsidRDefault="00B003E6" w:rsidP="00B003E6">
      <w:pPr>
        <w:jc w:val="both"/>
      </w:pPr>
      <w:r>
        <w:t>w</w:t>
      </w:r>
      <w:r w:rsidRPr="00B422E1">
        <w:t xml:space="preserve">here </w:t>
      </w:r>
      <w:r w:rsidRPr="00B422E1">
        <w:tab/>
      </w:r>
      <w:proofErr w:type="spellStart"/>
      <w:r w:rsidRPr="00B422E1">
        <w:rPr>
          <w:i/>
          <w:iCs/>
        </w:rPr>
        <w:t>Nb</w:t>
      </w:r>
      <w:r w:rsidRPr="00B422E1">
        <w:rPr>
          <w:i/>
          <w:iCs/>
          <w:vertAlign w:val="subscript"/>
        </w:rPr>
        <w:t>Total</w:t>
      </w:r>
      <w:proofErr w:type="spellEnd"/>
      <w:r w:rsidRPr="00B422E1">
        <w:t xml:space="preserve"> is the total number of satellites indicated in the </w:t>
      </w:r>
      <w:r>
        <w:t>MIFR</w:t>
      </w:r>
      <w:r w:rsidRPr="00B422E1">
        <w:t>;</w:t>
      </w:r>
    </w:p>
    <w:p w14:paraId="055E0431" w14:textId="5DA989E7" w:rsidR="00B003E6" w:rsidRPr="00D43F48" w:rsidRDefault="00B003E6" w:rsidP="00B003E6">
      <w:pPr>
        <w:jc w:val="both"/>
      </w:pPr>
      <w:r w:rsidRPr="00D43F48">
        <w:t>3</w:t>
      </w:r>
      <w:r w:rsidRPr="00D43F48">
        <w:tab/>
        <w:t xml:space="preserve">that upon receipt of the information submitted under </w:t>
      </w:r>
      <w:r w:rsidRPr="00D43F48">
        <w:rPr>
          <w:i/>
          <w:iCs/>
        </w:rPr>
        <w:t>resolves</w:t>
      </w:r>
      <w:r w:rsidRPr="00D43F48">
        <w:t xml:space="preserve"> 2, the </w:t>
      </w:r>
      <w:r>
        <w:t>BR</w:t>
      </w:r>
      <w:r w:rsidRPr="00D43F48">
        <w:t xml:space="preserve"> shall promptly make it available on the ITU website;</w:t>
      </w:r>
    </w:p>
    <w:p w14:paraId="02D370F8" w14:textId="314E2AF9" w:rsidR="00B003E6" w:rsidRPr="00B003E6" w:rsidRDefault="00B003E6" w:rsidP="00B003E6">
      <w:pPr>
        <w:jc w:val="both"/>
        <w:rPr>
          <w:bCs/>
          <w:szCs w:val="24"/>
        </w:rPr>
      </w:pPr>
      <w:r w:rsidRPr="00B003E6">
        <w:rPr>
          <w:bCs/>
          <w:szCs w:val="24"/>
        </w:rPr>
        <w:lastRenderedPageBreak/>
        <w:t>4</w:t>
      </w:r>
      <w:r w:rsidRPr="00B003E6">
        <w:rPr>
          <w:bCs/>
          <w:szCs w:val="24"/>
        </w:rPr>
        <w:tab/>
        <w:t xml:space="preserve">that the notifying administrations shall inform the </w:t>
      </w:r>
      <w:r>
        <w:rPr>
          <w:bCs/>
          <w:szCs w:val="24"/>
        </w:rPr>
        <w:t>BR</w:t>
      </w:r>
      <w:r w:rsidRPr="00B003E6">
        <w:rPr>
          <w:bCs/>
          <w:szCs w:val="24"/>
        </w:rPr>
        <w:t xml:space="preserve"> as soon as possible when the number of satellites deployed on notified orbital planes and capable of transmitting or receiving the recorded assignments has reached again at least X</w:t>
      </w:r>
      <w:r w:rsidRPr="00B003E6">
        <w:t>%</w:t>
      </w:r>
      <w:r w:rsidRPr="00B003E6">
        <w:rPr>
          <w:bCs/>
          <w:szCs w:val="24"/>
        </w:rPr>
        <w:t xml:space="preserve"> (</w:t>
      </w:r>
      <w:r w:rsidRPr="00B003E6">
        <w:t>rounded down to the lower integer)</w:t>
      </w:r>
      <w:r w:rsidRPr="00B003E6">
        <w:rPr>
          <w:bCs/>
          <w:szCs w:val="24"/>
        </w:rPr>
        <w:t xml:space="preserve"> of the total number of satellites </w:t>
      </w:r>
      <w:r w:rsidRPr="00B003E6">
        <w:rPr>
          <w:szCs w:val="24"/>
        </w:rPr>
        <w:t xml:space="preserve">indicated in the </w:t>
      </w:r>
      <w:r>
        <w:rPr>
          <w:szCs w:val="24"/>
        </w:rPr>
        <w:t>MIFR</w:t>
      </w:r>
      <w:r w:rsidRPr="00B003E6">
        <w:rPr>
          <w:szCs w:val="24"/>
        </w:rPr>
        <w:t xml:space="preserve"> minus one satellite;</w:t>
      </w:r>
    </w:p>
    <w:p w14:paraId="04A1912C" w14:textId="0BDCF441" w:rsidR="00B003E6" w:rsidRPr="00B003E6" w:rsidRDefault="00B003E6" w:rsidP="00B003E6">
      <w:pPr>
        <w:jc w:val="both"/>
        <w:rPr>
          <w:bCs/>
          <w:szCs w:val="24"/>
        </w:rPr>
      </w:pPr>
      <w:r w:rsidRPr="00B003E6">
        <w:rPr>
          <w:bCs/>
          <w:szCs w:val="24"/>
        </w:rPr>
        <w:t>5</w:t>
      </w:r>
      <w:r w:rsidRPr="00B003E6">
        <w:rPr>
          <w:bCs/>
          <w:szCs w:val="24"/>
        </w:rPr>
        <w:tab/>
        <w:t>that, in any case, the date at which the number of satellites deployed on notified orbital planes and capable of transmitting or receiving the recorded assignments reaches again at least X</w:t>
      </w:r>
      <w:r w:rsidRPr="00B003E6">
        <w:t>%</w:t>
      </w:r>
      <w:r w:rsidRPr="00B003E6">
        <w:rPr>
          <w:bCs/>
          <w:szCs w:val="24"/>
        </w:rPr>
        <w:t xml:space="preserve"> (</w:t>
      </w:r>
      <w:r w:rsidRPr="00B003E6">
        <w:t>rounded down to the lower integer)</w:t>
      </w:r>
      <w:r w:rsidRPr="00B003E6">
        <w:rPr>
          <w:bCs/>
          <w:szCs w:val="24"/>
        </w:rPr>
        <w:t xml:space="preserve"> of the total number of satellites </w:t>
      </w:r>
      <w:r w:rsidRPr="00B003E6">
        <w:rPr>
          <w:szCs w:val="24"/>
        </w:rPr>
        <w:t xml:space="preserve">indicated in the </w:t>
      </w:r>
      <w:r>
        <w:rPr>
          <w:szCs w:val="24"/>
        </w:rPr>
        <w:t>MIFR</w:t>
      </w:r>
      <w:r w:rsidRPr="00B003E6">
        <w:t xml:space="preserve"> minus one satellite </w:t>
      </w:r>
      <w:r w:rsidRPr="00B003E6">
        <w:rPr>
          <w:szCs w:val="24"/>
        </w:rPr>
        <w:t xml:space="preserve">shall not be later than three years from the date of commencement of the continuous period referred to in </w:t>
      </w:r>
      <w:r w:rsidRPr="00B003E6">
        <w:rPr>
          <w:i/>
          <w:iCs/>
          <w:szCs w:val="24"/>
        </w:rPr>
        <w:t>resolves</w:t>
      </w:r>
      <w:r w:rsidRPr="00B003E6">
        <w:rPr>
          <w:szCs w:val="24"/>
        </w:rPr>
        <w:t xml:space="preserve"> 2 provided that the notifying administration informs the </w:t>
      </w:r>
      <w:r>
        <w:rPr>
          <w:szCs w:val="24"/>
        </w:rPr>
        <w:t>BR</w:t>
      </w:r>
      <w:r w:rsidRPr="00B003E6">
        <w:rPr>
          <w:szCs w:val="24"/>
        </w:rPr>
        <w:t xml:space="preserve"> pursuant to </w:t>
      </w:r>
      <w:r w:rsidRPr="00B003E6">
        <w:rPr>
          <w:i/>
          <w:iCs/>
          <w:szCs w:val="24"/>
        </w:rPr>
        <w:t>resolves 2</w:t>
      </w:r>
      <w:r w:rsidRPr="00B003E6">
        <w:rPr>
          <w:szCs w:val="24"/>
        </w:rPr>
        <w:t xml:space="preserve"> within 6 months</w:t>
      </w:r>
      <w:r w:rsidRPr="00B003E6">
        <w:t xml:space="preserve"> of the start of that continuous period</w:t>
      </w:r>
      <w:r w:rsidRPr="00B003E6">
        <w:rPr>
          <w:szCs w:val="24"/>
        </w:rPr>
        <w:t>;</w:t>
      </w:r>
    </w:p>
    <w:p w14:paraId="454AE581" w14:textId="3B2E792A" w:rsidR="00B003E6" w:rsidRPr="00B003E6" w:rsidRDefault="00B003E6" w:rsidP="00B003E6">
      <w:pPr>
        <w:jc w:val="both"/>
      </w:pPr>
      <w:r w:rsidRPr="00B003E6">
        <w:t>6</w:t>
      </w:r>
      <w:r w:rsidRPr="00B003E6">
        <w:tab/>
        <w:t xml:space="preserve">that, if the notifying administration informs the </w:t>
      </w:r>
      <w:r>
        <w:t>BR</w:t>
      </w:r>
      <w:r w:rsidRPr="00B003E6">
        <w:t xml:space="preserve"> under </w:t>
      </w:r>
      <w:r w:rsidRPr="00B003E6">
        <w:rPr>
          <w:i/>
          <w:iCs/>
        </w:rPr>
        <w:t>resolves </w:t>
      </w:r>
      <w:r w:rsidRPr="00B003E6">
        <w:t xml:space="preserve">2 more than 6 months after the date of commencement of the continuous period referred to in </w:t>
      </w:r>
      <w:r w:rsidRPr="00B003E6">
        <w:rPr>
          <w:i/>
          <w:iCs/>
        </w:rPr>
        <w:t>resolves</w:t>
      </w:r>
      <w:r w:rsidRPr="00B003E6">
        <w:t xml:space="preserve"> 2, the number of years referred to in </w:t>
      </w:r>
      <w:r w:rsidRPr="00B003E6">
        <w:rPr>
          <w:i/>
          <w:iCs/>
        </w:rPr>
        <w:t>resolves</w:t>
      </w:r>
      <w:r w:rsidRPr="00B003E6">
        <w:t xml:space="preserve"> 5 shall be reduced by the amount of time that has elapsed between the end of the 6-month period and the date at which the </w:t>
      </w:r>
      <w:r>
        <w:t>BR</w:t>
      </w:r>
      <w:r w:rsidRPr="00B003E6">
        <w:t xml:space="preserve"> is informed under </w:t>
      </w:r>
      <w:r w:rsidRPr="00B003E6">
        <w:rPr>
          <w:i/>
          <w:iCs/>
        </w:rPr>
        <w:t>resolves </w:t>
      </w:r>
      <w:r w:rsidRPr="00B003E6">
        <w:t>2;</w:t>
      </w:r>
    </w:p>
    <w:p w14:paraId="65537040" w14:textId="0D5E92C4" w:rsidR="00B003E6" w:rsidRPr="00B003E6" w:rsidRDefault="00B003E6" w:rsidP="00B003E6">
      <w:pPr>
        <w:jc w:val="both"/>
      </w:pPr>
      <w:r w:rsidRPr="00B003E6">
        <w:t>7</w:t>
      </w:r>
      <w:r w:rsidRPr="00B003E6">
        <w:tab/>
        <w:t xml:space="preserve">that, if the notifying administration informs the </w:t>
      </w:r>
      <w:r>
        <w:t>BR</w:t>
      </w:r>
      <w:r w:rsidRPr="00B003E6">
        <w:t xml:space="preserve"> more than 21 months after the date of commencement of the continuous period referred to in </w:t>
      </w:r>
      <w:r w:rsidRPr="00B003E6">
        <w:rPr>
          <w:i/>
          <w:iCs/>
        </w:rPr>
        <w:t>resolves 2</w:t>
      </w:r>
      <w:r w:rsidRPr="00B003E6">
        <w:t xml:space="preserve">, the notifying administration shall submit to </w:t>
      </w:r>
      <w:r w:rsidR="00FD077E">
        <w:t xml:space="preserve">the </w:t>
      </w:r>
      <w:r w:rsidRPr="00B003E6">
        <w:t>BR, within 90 days:</w:t>
      </w:r>
    </w:p>
    <w:p w14:paraId="4D063578" w14:textId="77777777" w:rsidR="00B003E6" w:rsidRPr="00B003E6" w:rsidRDefault="00B003E6" w:rsidP="00B003E6">
      <w:pPr>
        <w:pStyle w:val="enumlev1"/>
        <w:jc w:val="both"/>
        <w:rPr>
          <w:iCs/>
        </w:rPr>
      </w:pPr>
      <w:r w:rsidRPr="00B003E6">
        <w:t>a)</w:t>
      </w:r>
      <w:r w:rsidRPr="00B003E6">
        <w:tab/>
        <w:t>the number of satellites capable of transmitting or receiving the frequency assignments actually deployed in that system,</w:t>
      </w:r>
      <w:r w:rsidRPr="00B003E6">
        <w:rPr>
          <w:iCs/>
        </w:rPr>
        <w:t xml:space="preserve"> and </w:t>
      </w:r>
    </w:p>
    <w:p w14:paraId="023E1DDB" w14:textId="1CB8B926" w:rsidR="00B003E6" w:rsidRPr="00B003E6" w:rsidRDefault="00B003E6" w:rsidP="00B003E6">
      <w:pPr>
        <w:pStyle w:val="enumlev1"/>
        <w:keepLines/>
        <w:jc w:val="both"/>
        <w:rPr>
          <w:bCs/>
          <w:szCs w:val="24"/>
        </w:rPr>
      </w:pPr>
      <w:r w:rsidRPr="00B003E6">
        <w:rPr>
          <w:iCs/>
        </w:rPr>
        <w:t>b)</w:t>
      </w:r>
      <w:r w:rsidRPr="00B003E6">
        <w:rPr>
          <w:iCs/>
        </w:rPr>
        <w:tab/>
        <w:t xml:space="preserve">the </w:t>
      </w:r>
      <w:r w:rsidRPr="00B003E6">
        <w:t xml:space="preserve">modifications to the characteristics of the </w:t>
      </w:r>
      <w:r w:rsidRPr="00B003E6">
        <w:rPr>
          <w:lang w:eastAsia="zh-CN"/>
        </w:rPr>
        <w:t>notified or recorded</w:t>
      </w:r>
      <w:r w:rsidRPr="00B003E6">
        <w:t xml:space="preserve"> frequency assignments to reduce the total number </w:t>
      </w:r>
      <w:r w:rsidRPr="00B003E6">
        <w:rPr>
          <w:bCs/>
          <w:szCs w:val="24"/>
        </w:rPr>
        <w:t xml:space="preserve">of satellites </w:t>
      </w:r>
      <w:r w:rsidRPr="00B003E6">
        <w:rPr>
          <w:szCs w:val="24"/>
        </w:rPr>
        <w:t xml:space="preserve">indicated in the </w:t>
      </w:r>
      <w:r>
        <w:rPr>
          <w:szCs w:val="24"/>
        </w:rPr>
        <w:t>MIFR</w:t>
      </w:r>
      <w:r w:rsidRPr="00B003E6">
        <w:rPr>
          <w:szCs w:val="24"/>
        </w:rPr>
        <w:t xml:space="preserve"> to </w:t>
      </w:r>
      <w:r w:rsidRPr="00B003E6">
        <w:rPr>
          <w:bCs/>
          <w:szCs w:val="24"/>
        </w:rPr>
        <w:t xml:space="preserve">a number of satellites not exceeding Y satellites </w:t>
      </w:r>
      <w:r w:rsidRPr="00B003E6">
        <w:t>(rounded up to the higher integer);</w:t>
      </w:r>
    </w:p>
    <w:p w14:paraId="240C0532" w14:textId="2281D563" w:rsidR="00B003E6" w:rsidRPr="00B003E6" w:rsidRDefault="00B003E6" w:rsidP="00B003E6">
      <w:pPr>
        <w:jc w:val="both"/>
      </w:pPr>
      <w:r>
        <w:t>w</w:t>
      </w:r>
      <w:r w:rsidRPr="00B003E6">
        <w:t xml:space="preserve">ith </w:t>
      </w:r>
      <w:r w:rsidRPr="00B003E6">
        <w:tab/>
        <w:t xml:space="preserve"> </w:t>
      </w:r>
      <w:r w:rsidRPr="00B003E6">
        <w:tab/>
      </w:r>
      <w:r w:rsidRPr="00B003E6">
        <w:tab/>
      </w:r>
      <m:oMath>
        <m:r>
          <w:rPr>
            <w:rFonts w:ascii="Cambria Math" w:hAnsi="Cambria Math"/>
          </w:rPr>
          <m:t>Y=</m:t>
        </m:r>
        <m:f>
          <m:fPr>
            <m:ctrlPr>
              <w:rPr>
                <w:rFonts w:ascii="Cambria Math" w:hAnsi="Cambria Math"/>
                <w:i/>
              </w:rPr>
            </m:ctrlPr>
          </m:fPr>
          <m:num>
            <m:r>
              <w:rPr>
                <w:rFonts w:ascii="Cambria Math" w:hAnsi="Cambria Math"/>
              </w:rPr>
              <m:t>-50+</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50</m:t>
                    </m:r>
                  </m:e>
                  <m:sup>
                    <m:r>
                      <w:rPr>
                        <w:rFonts w:ascii="Cambria Math" w:hAnsi="Cambria Math"/>
                      </w:rPr>
                      <m:t>2</m:t>
                    </m:r>
                  </m:sup>
                </m:sSup>
                <m:r>
                  <w:rPr>
                    <w:rFonts w:ascii="Cambria Math" w:hAnsi="Cambria Math"/>
                  </w:rPr>
                  <m:t>+360×</m:t>
                </m:r>
                <m:d>
                  <m:dPr>
                    <m:ctrlPr>
                      <w:rPr>
                        <w:rFonts w:ascii="Cambria Math" w:hAnsi="Cambria Math"/>
                        <w:i/>
                      </w:rPr>
                    </m:ctrlPr>
                  </m:dPr>
                  <m:e>
                    <m:sSub>
                      <m:sSubPr>
                        <m:ctrlPr>
                          <w:rPr>
                            <w:rFonts w:ascii="Cambria Math" w:hAnsi="Cambria Math"/>
                            <w:i/>
                          </w:rPr>
                        </m:ctrlPr>
                      </m:sSubPr>
                      <m:e>
                        <m:r>
                          <w:rPr>
                            <w:rFonts w:ascii="Cambria Math" w:hAnsi="Cambria Math"/>
                          </w:rPr>
                          <m:t>Nb</m:t>
                        </m:r>
                      </m:e>
                      <m:sub>
                        <m:r>
                          <w:rPr>
                            <w:rFonts w:ascii="Cambria Math" w:hAnsi="Cambria Math"/>
                          </w:rPr>
                          <m:t>Deployed</m:t>
                        </m:r>
                      </m:sub>
                    </m:sSub>
                    <m:r>
                      <w:rPr>
                        <w:rFonts w:ascii="Cambria Math" w:hAnsi="Cambria Math"/>
                      </w:rPr>
                      <m:t>+1</m:t>
                    </m:r>
                  </m:e>
                </m:d>
              </m:e>
            </m:rad>
          </m:num>
          <m:den>
            <m:r>
              <w:rPr>
                <w:rFonts w:ascii="Cambria Math" w:hAnsi="Cambria Math"/>
              </w:rPr>
              <m:t>1.8</m:t>
            </m:r>
          </m:den>
        </m:f>
      </m:oMath>
      <w:r w:rsidRPr="00B003E6">
        <w:t xml:space="preserve"> </w:t>
      </w:r>
      <w:r w:rsidRPr="00B003E6">
        <w:tab/>
      </w:r>
      <w:r w:rsidRPr="00B003E6">
        <w:tab/>
        <w:t xml:space="preserve">for </w:t>
      </w:r>
      <w:proofErr w:type="spellStart"/>
      <w:r w:rsidRPr="00B003E6">
        <w:rPr>
          <w:i/>
          <w:iCs/>
        </w:rPr>
        <w:t>Nb</w:t>
      </w:r>
      <w:r w:rsidRPr="00B003E6">
        <w:rPr>
          <w:i/>
          <w:iCs/>
          <w:vertAlign w:val="subscript"/>
        </w:rPr>
        <w:t>Deployed</w:t>
      </w:r>
      <w:proofErr w:type="spellEnd"/>
      <w:r w:rsidRPr="00B003E6">
        <w:t xml:space="preserve"> &lt; 46</w:t>
      </w:r>
    </w:p>
    <w:p w14:paraId="7C301033" w14:textId="77777777" w:rsidR="00B003E6" w:rsidRPr="00B003E6" w:rsidRDefault="00B003E6" w:rsidP="00B003E6">
      <w:pPr>
        <w:jc w:val="both"/>
      </w:pPr>
      <w:r w:rsidRPr="00B003E6">
        <w:tab/>
      </w:r>
      <w:r w:rsidRPr="00B003E6">
        <w:tab/>
      </w:r>
      <w:r w:rsidRPr="00B003E6">
        <w:tab/>
      </w:r>
      <m:oMath>
        <m:r>
          <w:rPr>
            <w:rFonts w:ascii="Cambria Math" w:hAnsi="Cambria Math"/>
          </w:rPr>
          <m:t>Y=</m:t>
        </m:r>
        <m:f>
          <m:fPr>
            <m:ctrlPr>
              <w:rPr>
                <w:rFonts w:ascii="Cambria Math" w:hAnsi="Cambria Math"/>
                <w:i/>
              </w:rPr>
            </m:ctrlPr>
          </m:fPr>
          <m:num>
            <m:sSub>
              <m:sSubPr>
                <m:ctrlPr>
                  <w:rPr>
                    <w:rFonts w:ascii="Cambria Math" w:hAnsi="Cambria Math"/>
                    <w:i/>
                  </w:rPr>
                </m:ctrlPr>
              </m:sSubPr>
              <m:e>
                <m:r>
                  <w:rPr>
                    <w:rFonts w:ascii="Cambria Math" w:hAnsi="Cambria Math"/>
                  </w:rPr>
                  <m:t>Nb</m:t>
                </m:r>
              </m:e>
              <m:sub>
                <m:r>
                  <w:rPr>
                    <w:rFonts w:ascii="Cambria Math" w:hAnsi="Cambria Math"/>
                  </w:rPr>
                  <m:t>Deployed</m:t>
                </m:r>
              </m:sub>
            </m:sSub>
            <m:r>
              <w:rPr>
                <w:rFonts w:ascii="Cambria Math" w:hAnsi="Cambria Math"/>
              </w:rPr>
              <m:t>+1</m:t>
            </m:r>
          </m:num>
          <m:den>
            <m:r>
              <w:rPr>
                <w:rFonts w:ascii="Cambria Math" w:hAnsi="Cambria Math"/>
              </w:rPr>
              <m:t>0.95</m:t>
            </m:r>
          </m:den>
        </m:f>
      </m:oMath>
      <w:r w:rsidRPr="00B003E6">
        <w:tab/>
      </w:r>
      <w:r w:rsidRPr="00B003E6">
        <w:tab/>
      </w:r>
      <w:r w:rsidRPr="00B003E6">
        <w:tab/>
      </w:r>
      <w:r w:rsidRPr="00B003E6">
        <w:tab/>
        <w:t xml:space="preserve">for </w:t>
      </w:r>
      <w:proofErr w:type="spellStart"/>
      <w:r w:rsidRPr="00B003E6">
        <w:rPr>
          <w:i/>
          <w:iCs/>
        </w:rPr>
        <w:t>Nb</w:t>
      </w:r>
      <w:r w:rsidRPr="00B003E6">
        <w:rPr>
          <w:i/>
          <w:iCs/>
          <w:vertAlign w:val="subscript"/>
        </w:rPr>
        <w:t>Deployed</w:t>
      </w:r>
      <w:proofErr w:type="spellEnd"/>
      <w:r w:rsidRPr="00B003E6">
        <w:t xml:space="preserve"> ≥ 46</w:t>
      </w:r>
    </w:p>
    <w:p w14:paraId="5AEA7ED8" w14:textId="2D2C3CBF" w:rsidR="00B003E6" w:rsidRPr="00B003E6" w:rsidRDefault="00224DA5" w:rsidP="00B003E6">
      <w:pPr>
        <w:jc w:val="both"/>
      </w:pPr>
      <w:r>
        <w:t>w</w:t>
      </w:r>
      <w:r w:rsidR="00B003E6" w:rsidRPr="00B003E6">
        <w:t xml:space="preserve">here </w:t>
      </w:r>
      <w:r w:rsidR="00B003E6" w:rsidRPr="00B003E6">
        <w:tab/>
      </w:r>
      <w:proofErr w:type="spellStart"/>
      <w:r w:rsidR="00B003E6" w:rsidRPr="00B003E6">
        <w:rPr>
          <w:i/>
          <w:iCs/>
        </w:rPr>
        <w:t>Nb</w:t>
      </w:r>
      <w:r w:rsidR="00B003E6" w:rsidRPr="00B003E6">
        <w:rPr>
          <w:i/>
          <w:iCs/>
          <w:vertAlign w:val="subscript"/>
        </w:rPr>
        <w:t>Deployed</w:t>
      </w:r>
      <w:proofErr w:type="spellEnd"/>
      <w:r w:rsidR="00B003E6" w:rsidRPr="00B003E6">
        <w:t xml:space="preserve"> is the total number of deployed satellites referred in </w:t>
      </w:r>
      <w:r w:rsidR="00B003E6" w:rsidRPr="00224DA5">
        <w:rPr>
          <w:i/>
          <w:iCs/>
        </w:rPr>
        <w:t>resolves</w:t>
      </w:r>
      <w:r w:rsidR="00B003E6" w:rsidRPr="00B003E6">
        <w:t xml:space="preserve"> 7a) or 9, as appropriate</w:t>
      </w:r>
      <w:r>
        <w:t>;</w:t>
      </w:r>
    </w:p>
    <w:p w14:paraId="71110A4B" w14:textId="275458D6" w:rsidR="00B003E6" w:rsidRPr="00B003E6" w:rsidRDefault="00B003E6" w:rsidP="00B003E6">
      <w:pPr>
        <w:jc w:val="both"/>
        <w:rPr>
          <w:bCs/>
          <w:szCs w:val="24"/>
        </w:rPr>
      </w:pPr>
      <w:r w:rsidRPr="00B003E6">
        <w:rPr>
          <w:bCs/>
          <w:szCs w:val="24"/>
        </w:rPr>
        <w:t>8</w:t>
      </w:r>
      <w:r w:rsidRPr="00B003E6">
        <w:rPr>
          <w:bCs/>
          <w:szCs w:val="24"/>
        </w:rPr>
        <w:tab/>
        <w:t>that, n</w:t>
      </w:r>
      <w:r w:rsidRPr="00B003E6">
        <w:t>inety</w:t>
      </w:r>
      <w:r w:rsidRPr="00B003E6">
        <w:rPr>
          <w:bCs/>
          <w:szCs w:val="24"/>
        </w:rPr>
        <w:t xml:space="preserve"> days before the end of the period referred to in </w:t>
      </w:r>
      <w:r w:rsidRPr="00B003E6">
        <w:rPr>
          <w:bCs/>
          <w:i/>
          <w:iCs/>
          <w:szCs w:val="24"/>
        </w:rPr>
        <w:t>resolves</w:t>
      </w:r>
      <w:r w:rsidRPr="00B003E6">
        <w:rPr>
          <w:bCs/>
          <w:szCs w:val="24"/>
        </w:rPr>
        <w:t xml:space="preserve"> 5 or 6, as appropriate, the </w:t>
      </w:r>
      <w:r w:rsidR="00224DA5">
        <w:rPr>
          <w:bCs/>
          <w:szCs w:val="24"/>
        </w:rPr>
        <w:t>BR</w:t>
      </w:r>
      <w:r w:rsidRPr="00B003E6">
        <w:rPr>
          <w:bCs/>
          <w:szCs w:val="24"/>
        </w:rPr>
        <w:t xml:space="preserve"> shall send a reminder to the notifying administration;</w:t>
      </w:r>
    </w:p>
    <w:p w14:paraId="35C4D9AE" w14:textId="7EE83CD1" w:rsidR="00B003E6" w:rsidRPr="00B003E6" w:rsidRDefault="00B003E6" w:rsidP="00B003E6">
      <w:pPr>
        <w:jc w:val="both"/>
        <w:rPr>
          <w:bCs/>
          <w:szCs w:val="24"/>
        </w:rPr>
      </w:pPr>
      <w:r w:rsidRPr="00B003E6">
        <w:rPr>
          <w:bCs/>
          <w:szCs w:val="24"/>
        </w:rPr>
        <w:t>9</w:t>
      </w:r>
      <w:r w:rsidRPr="00B003E6">
        <w:rPr>
          <w:bCs/>
          <w:szCs w:val="24"/>
        </w:rPr>
        <w:tab/>
        <w:t>that the notifying administration shall submit to</w:t>
      </w:r>
      <w:r w:rsidRPr="00B003E6">
        <w:t xml:space="preserve"> </w:t>
      </w:r>
      <w:r w:rsidR="00FD077E">
        <w:t xml:space="preserve">the </w:t>
      </w:r>
      <w:r w:rsidRPr="00B003E6">
        <w:t>BR</w:t>
      </w:r>
      <w:r w:rsidRPr="00B003E6">
        <w:rPr>
          <w:bCs/>
          <w:szCs w:val="24"/>
        </w:rPr>
        <w:t xml:space="preserve">, no later than 30 days after the end of the period referred to in </w:t>
      </w:r>
      <w:r w:rsidRPr="00B003E6">
        <w:rPr>
          <w:bCs/>
          <w:i/>
          <w:iCs/>
          <w:szCs w:val="24"/>
        </w:rPr>
        <w:t>resolves</w:t>
      </w:r>
      <w:r w:rsidRPr="00B003E6">
        <w:rPr>
          <w:bCs/>
          <w:szCs w:val="24"/>
        </w:rPr>
        <w:t xml:space="preserve"> 5</w:t>
      </w:r>
      <w:r w:rsidRPr="00B003E6">
        <w:t xml:space="preserve"> or 6, as appropriate</w:t>
      </w:r>
      <w:r w:rsidRPr="00B003E6">
        <w:rPr>
          <w:bCs/>
          <w:szCs w:val="24"/>
        </w:rPr>
        <w:t>, the number of satellites capable of transmitting or receiving the frequency assignments actually deployed in that system;</w:t>
      </w:r>
    </w:p>
    <w:p w14:paraId="5BDFBA8E" w14:textId="1D042A29" w:rsidR="00B003E6" w:rsidRPr="00B003E6" w:rsidRDefault="00B003E6" w:rsidP="00B003E6">
      <w:pPr>
        <w:jc w:val="both"/>
        <w:rPr>
          <w:bCs/>
          <w:szCs w:val="24"/>
        </w:rPr>
      </w:pPr>
      <w:r w:rsidRPr="00B003E6">
        <w:rPr>
          <w:bCs/>
          <w:szCs w:val="24"/>
        </w:rPr>
        <w:t>10</w:t>
      </w:r>
      <w:r w:rsidRPr="00B003E6">
        <w:rPr>
          <w:bCs/>
          <w:szCs w:val="24"/>
        </w:rPr>
        <w:tab/>
        <w:t xml:space="preserve">that, if the number of satellite indicated in </w:t>
      </w:r>
      <w:r w:rsidRPr="00B003E6">
        <w:rPr>
          <w:bCs/>
          <w:i/>
          <w:iCs/>
          <w:szCs w:val="24"/>
        </w:rPr>
        <w:t>resolves 9</w:t>
      </w:r>
      <w:r w:rsidRPr="00B003E6">
        <w:rPr>
          <w:bCs/>
          <w:szCs w:val="24"/>
        </w:rPr>
        <w:t xml:space="preserve"> still falls below </w:t>
      </w:r>
      <w:r w:rsidRPr="00B003E6">
        <w:t>X%</w:t>
      </w:r>
      <w:r w:rsidRPr="00B003E6">
        <w:rPr>
          <w:bCs/>
          <w:szCs w:val="24"/>
        </w:rPr>
        <w:t xml:space="preserve"> (</w:t>
      </w:r>
      <w:r w:rsidRPr="00B003E6">
        <w:t>rounded down to the lower integer)</w:t>
      </w:r>
      <w:r w:rsidRPr="00B003E6">
        <w:rPr>
          <w:bCs/>
          <w:szCs w:val="24"/>
        </w:rPr>
        <w:t xml:space="preserve"> of the total number of satellites </w:t>
      </w:r>
      <w:r w:rsidRPr="00B003E6">
        <w:rPr>
          <w:szCs w:val="24"/>
        </w:rPr>
        <w:t xml:space="preserve">indicated in the </w:t>
      </w:r>
      <w:r w:rsidR="00224DA5">
        <w:rPr>
          <w:szCs w:val="24"/>
        </w:rPr>
        <w:t>MIFR</w:t>
      </w:r>
      <w:r w:rsidRPr="00B003E6">
        <w:rPr>
          <w:szCs w:val="24"/>
        </w:rPr>
        <w:t xml:space="preserve"> </w:t>
      </w:r>
      <w:r w:rsidRPr="00B003E6">
        <w:rPr>
          <w:bCs/>
          <w:szCs w:val="24"/>
        </w:rPr>
        <w:t>entry minus one satellite, the notifying administration shall submit to</w:t>
      </w:r>
      <w:r w:rsidRPr="00B003E6">
        <w:t xml:space="preserve"> </w:t>
      </w:r>
      <w:r w:rsidR="00FD077E">
        <w:t xml:space="preserve">the </w:t>
      </w:r>
      <w:r w:rsidRPr="00B003E6">
        <w:t>BR</w:t>
      </w:r>
      <w:r w:rsidRPr="00B003E6">
        <w:rPr>
          <w:bCs/>
          <w:szCs w:val="24"/>
        </w:rPr>
        <w:t xml:space="preserve">, no later than 90 days after the end of the period referred to in </w:t>
      </w:r>
      <w:r w:rsidRPr="00B003E6">
        <w:rPr>
          <w:bCs/>
          <w:i/>
          <w:iCs/>
          <w:szCs w:val="24"/>
        </w:rPr>
        <w:t>resolves</w:t>
      </w:r>
      <w:r w:rsidRPr="00B003E6">
        <w:rPr>
          <w:bCs/>
          <w:szCs w:val="24"/>
        </w:rPr>
        <w:t xml:space="preserve"> 5</w:t>
      </w:r>
      <w:r w:rsidRPr="00B003E6">
        <w:t xml:space="preserve"> or 6, as appropriate</w:t>
      </w:r>
      <w:r w:rsidRPr="00B003E6">
        <w:rPr>
          <w:bCs/>
          <w:szCs w:val="24"/>
        </w:rPr>
        <w:t xml:space="preserve">, </w:t>
      </w:r>
      <w:r w:rsidRPr="00B003E6">
        <w:rPr>
          <w:iCs/>
        </w:rPr>
        <w:t xml:space="preserve">the </w:t>
      </w:r>
      <w:r w:rsidRPr="00B003E6">
        <w:t xml:space="preserve">modifications to the characteristics of the </w:t>
      </w:r>
      <w:r w:rsidRPr="00B003E6">
        <w:rPr>
          <w:lang w:eastAsia="zh-CN"/>
        </w:rPr>
        <w:t>notified or recorded</w:t>
      </w:r>
      <w:r w:rsidRPr="00B003E6">
        <w:t xml:space="preserve"> frequency assignments to reduce the total number </w:t>
      </w:r>
      <w:r w:rsidRPr="00B003E6">
        <w:rPr>
          <w:bCs/>
          <w:szCs w:val="24"/>
        </w:rPr>
        <w:t xml:space="preserve">of satellites </w:t>
      </w:r>
      <w:r w:rsidRPr="00B003E6">
        <w:rPr>
          <w:szCs w:val="24"/>
        </w:rPr>
        <w:t xml:space="preserve">indicated in the </w:t>
      </w:r>
      <w:r w:rsidR="00224DA5">
        <w:rPr>
          <w:szCs w:val="24"/>
        </w:rPr>
        <w:t>MIFR</w:t>
      </w:r>
      <w:r w:rsidRPr="00B003E6">
        <w:rPr>
          <w:szCs w:val="24"/>
        </w:rPr>
        <w:t xml:space="preserve"> </w:t>
      </w:r>
      <w:r w:rsidRPr="00B003E6">
        <w:rPr>
          <w:rFonts w:cstheme="minorHAnsi"/>
        </w:rPr>
        <w:t xml:space="preserve">to </w:t>
      </w:r>
      <w:r w:rsidRPr="00B003E6">
        <w:rPr>
          <w:rFonts w:cstheme="minorHAnsi"/>
          <w:bCs/>
        </w:rPr>
        <w:t>a number of satellites not exceeding Y satellites (rounded up to the higher integer)</w:t>
      </w:r>
      <w:r w:rsidRPr="00B003E6">
        <w:rPr>
          <w:bCs/>
          <w:szCs w:val="24"/>
        </w:rPr>
        <w:t>;</w:t>
      </w:r>
    </w:p>
    <w:p w14:paraId="3104CB54" w14:textId="77777777" w:rsidR="00B003E6" w:rsidRPr="00B003E6" w:rsidRDefault="00B003E6" w:rsidP="00B003E6">
      <w:pPr>
        <w:jc w:val="both"/>
        <w:rPr>
          <w:rFonts w:eastAsia="SimSun"/>
          <w:lang w:eastAsia="ar-SA"/>
        </w:rPr>
      </w:pPr>
      <w:r w:rsidRPr="00B003E6">
        <w:rPr>
          <w:rFonts w:eastAsia="SimSun"/>
          <w:lang w:eastAsia="ar-SA"/>
        </w:rPr>
        <w:t>11</w:t>
      </w:r>
      <w:r w:rsidRPr="00B003E6">
        <w:rPr>
          <w:rFonts w:eastAsia="SimSun"/>
          <w:lang w:eastAsia="ar-SA"/>
        </w:rPr>
        <w:tab/>
      </w:r>
      <w:r w:rsidRPr="00B003E6">
        <w:t>that</w:t>
      </w:r>
      <w:r w:rsidRPr="00B003E6">
        <w:rPr>
          <w:rFonts w:eastAsia="SimSun"/>
          <w:lang w:eastAsia="ar-SA"/>
        </w:rPr>
        <w:t xml:space="preserve">, upon receipt of the modifications to the characteristics of the notified or recorded frequency assignments as referred to in </w:t>
      </w:r>
      <w:r w:rsidRPr="00B003E6">
        <w:rPr>
          <w:rFonts w:eastAsia="SimSun"/>
          <w:i/>
          <w:lang w:eastAsia="ar-SA"/>
        </w:rPr>
        <w:t>resolves</w:t>
      </w:r>
      <w:r w:rsidRPr="00B003E6">
        <w:rPr>
          <w:rFonts w:eastAsia="SimSun"/>
        </w:rPr>
        <w:t> </w:t>
      </w:r>
      <w:r w:rsidRPr="00B003E6">
        <w:rPr>
          <w:rFonts w:eastAsia="SimSun"/>
          <w:lang w:eastAsia="ar-SA"/>
        </w:rPr>
        <w:t>7 or 9, as appropriate:</w:t>
      </w:r>
    </w:p>
    <w:p w14:paraId="1FF92504" w14:textId="046B6370" w:rsidR="00B003E6" w:rsidRPr="00B003E6" w:rsidRDefault="00B003E6" w:rsidP="00B003E6">
      <w:pPr>
        <w:pStyle w:val="enumlev1"/>
        <w:jc w:val="both"/>
        <w:rPr>
          <w:rFonts w:eastAsia="SimSun"/>
          <w:szCs w:val="24"/>
        </w:rPr>
      </w:pPr>
      <w:r w:rsidRPr="00224DA5">
        <w:rPr>
          <w:rFonts w:eastAsia="SimSun"/>
          <w:szCs w:val="24"/>
          <w:lang w:eastAsia="ar-SA"/>
        </w:rPr>
        <w:t>a)</w:t>
      </w:r>
      <w:r w:rsidRPr="00B003E6">
        <w:rPr>
          <w:rFonts w:eastAsia="SimSun"/>
          <w:i/>
          <w:iCs/>
          <w:szCs w:val="24"/>
          <w:lang w:eastAsia="ar-SA"/>
        </w:rPr>
        <w:tab/>
      </w:r>
      <w:r w:rsidR="00224DA5">
        <w:rPr>
          <w:rFonts w:eastAsia="SimSun"/>
          <w:szCs w:val="24"/>
          <w:lang w:eastAsia="ar-SA"/>
        </w:rPr>
        <w:t xml:space="preserve">the </w:t>
      </w:r>
      <w:r w:rsidRPr="00B003E6">
        <w:rPr>
          <w:rFonts w:eastAsia="SimSun"/>
          <w:szCs w:val="24"/>
          <w:lang w:eastAsia="ar-SA"/>
        </w:rPr>
        <w:t xml:space="preserve">BR shall </w:t>
      </w:r>
      <w:r w:rsidRPr="00B003E6">
        <w:rPr>
          <w:rFonts w:eastAsia="SimSun"/>
          <w:szCs w:val="24"/>
        </w:rPr>
        <w:t>promptly make this information available “as received” on the ITU website;</w:t>
      </w:r>
    </w:p>
    <w:p w14:paraId="340DD994" w14:textId="024EAD6F" w:rsidR="00B003E6" w:rsidRPr="00B003E6" w:rsidRDefault="00B003E6" w:rsidP="00B003E6">
      <w:pPr>
        <w:pStyle w:val="enumlev1"/>
        <w:jc w:val="both"/>
        <w:rPr>
          <w:rFonts w:eastAsia="SimSun"/>
          <w:szCs w:val="24"/>
        </w:rPr>
      </w:pPr>
      <w:r w:rsidRPr="00224DA5">
        <w:rPr>
          <w:rFonts w:eastAsia="SimSun"/>
          <w:szCs w:val="24"/>
          <w:lang w:eastAsia="ar-SA"/>
        </w:rPr>
        <w:t>b)</w:t>
      </w:r>
      <w:r w:rsidRPr="00B003E6">
        <w:rPr>
          <w:rFonts w:eastAsia="SimSun"/>
          <w:i/>
          <w:iCs/>
          <w:szCs w:val="24"/>
          <w:lang w:eastAsia="ar-SA"/>
        </w:rPr>
        <w:tab/>
      </w:r>
      <w:r w:rsidR="00224DA5">
        <w:rPr>
          <w:rFonts w:eastAsia="SimSun"/>
          <w:szCs w:val="24"/>
          <w:lang w:eastAsia="ar-SA"/>
        </w:rPr>
        <w:t xml:space="preserve">the </w:t>
      </w:r>
      <w:r w:rsidRPr="00B003E6">
        <w:rPr>
          <w:rFonts w:eastAsia="SimSun"/>
          <w:szCs w:val="24"/>
          <w:lang w:eastAsia="ar-SA"/>
        </w:rPr>
        <w:t xml:space="preserve">BR shall </w:t>
      </w:r>
      <w:r w:rsidRPr="00B003E6">
        <w:rPr>
          <w:rFonts w:eastAsia="SimSun"/>
          <w:szCs w:val="24"/>
        </w:rPr>
        <w:t>conduct an examination for compliance with Nos. </w:t>
      </w:r>
      <w:r w:rsidRPr="00B003E6">
        <w:rPr>
          <w:rStyle w:val="Artref"/>
          <w:rFonts w:eastAsia="SimSun"/>
          <w:b/>
        </w:rPr>
        <w:t>11.43A</w:t>
      </w:r>
      <w:r w:rsidRPr="00B003E6">
        <w:rPr>
          <w:rFonts w:eastAsia="SimSun"/>
          <w:b/>
          <w:szCs w:val="24"/>
        </w:rPr>
        <w:t>/</w:t>
      </w:r>
      <w:r w:rsidRPr="00B003E6">
        <w:rPr>
          <w:rStyle w:val="Artref"/>
          <w:rFonts w:eastAsia="SimSun"/>
          <w:b/>
        </w:rPr>
        <w:t>11.43B</w:t>
      </w:r>
      <w:r w:rsidRPr="00B003E6">
        <w:rPr>
          <w:rFonts w:eastAsia="SimSun"/>
          <w:szCs w:val="24"/>
        </w:rPr>
        <w:t>, as appropriate;</w:t>
      </w:r>
    </w:p>
    <w:p w14:paraId="1260D56A" w14:textId="65015834" w:rsidR="00B003E6" w:rsidRPr="00B003E6" w:rsidRDefault="00B003E6" w:rsidP="00B003E6">
      <w:pPr>
        <w:pStyle w:val="enumlev1"/>
        <w:jc w:val="both"/>
        <w:rPr>
          <w:rFonts w:eastAsia="SimSun"/>
          <w:lang w:eastAsia="ar-SA"/>
        </w:rPr>
      </w:pPr>
      <w:r w:rsidRPr="00224DA5">
        <w:rPr>
          <w:rFonts w:eastAsia="SimSun"/>
          <w:lang w:eastAsia="ar-SA"/>
        </w:rPr>
        <w:t>c)</w:t>
      </w:r>
      <w:r w:rsidRPr="00B003E6">
        <w:tab/>
      </w:r>
      <w:r w:rsidR="00224DA5">
        <w:t xml:space="preserve">the </w:t>
      </w:r>
      <w:r w:rsidRPr="00B003E6">
        <w:t xml:space="preserve">BR, </w:t>
      </w:r>
      <w:r w:rsidRPr="00B003E6">
        <w:rPr>
          <w:rFonts w:eastAsia="SimSun"/>
        </w:rPr>
        <w:t xml:space="preserve">for </w:t>
      </w:r>
      <w:r w:rsidRPr="00B003E6">
        <w:rPr>
          <w:rFonts w:eastAsia="SimSun"/>
          <w:lang w:eastAsia="ar-SA"/>
        </w:rPr>
        <w:t>the purpose</w:t>
      </w:r>
      <w:r w:rsidRPr="00B003E6">
        <w:rPr>
          <w:rFonts w:eastAsia="SimSun"/>
        </w:rPr>
        <w:t xml:space="preserve"> of No.</w:t>
      </w:r>
      <w:r w:rsidRPr="00B003E6">
        <w:rPr>
          <w:rFonts w:eastAsia="SimSun"/>
          <w:lang w:eastAsia="ar-SA"/>
        </w:rPr>
        <w:t> </w:t>
      </w:r>
      <w:r w:rsidRPr="00B003E6">
        <w:rPr>
          <w:rStyle w:val="Artref"/>
          <w:rFonts w:eastAsia="SimSun"/>
          <w:b/>
          <w:bCs/>
        </w:rPr>
        <w:t>11.43B</w:t>
      </w:r>
      <w:r w:rsidRPr="00B003E6">
        <w:rPr>
          <w:rFonts w:eastAsia="SimSun"/>
          <w:lang w:eastAsia="ar-SA"/>
        </w:rPr>
        <w:t xml:space="preserve">, shall </w:t>
      </w:r>
      <w:r w:rsidRPr="00B003E6">
        <w:rPr>
          <w:rFonts w:eastAsia="SimSun"/>
        </w:rPr>
        <w:t xml:space="preserve">retain </w:t>
      </w:r>
      <w:r w:rsidRPr="00B003E6">
        <w:rPr>
          <w:rFonts w:eastAsia="SimSun"/>
          <w:lang w:eastAsia="ar-SA"/>
        </w:rPr>
        <w:t>the</w:t>
      </w:r>
      <w:r w:rsidRPr="00B003E6">
        <w:rPr>
          <w:rFonts w:eastAsia="SimSun"/>
        </w:rPr>
        <w:t xml:space="preserve"> original </w:t>
      </w:r>
      <w:r w:rsidRPr="00B003E6">
        <w:rPr>
          <w:rFonts w:eastAsia="SimSun"/>
          <w:lang w:eastAsia="ar-SA"/>
        </w:rPr>
        <w:t>dates</w:t>
      </w:r>
      <w:r w:rsidRPr="00B003E6">
        <w:rPr>
          <w:rFonts w:eastAsia="SimSun"/>
        </w:rPr>
        <w:t xml:space="preserve"> of entry </w:t>
      </w:r>
      <w:r w:rsidRPr="00B003E6">
        <w:rPr>
          <w:rFonts w:eastAsia="SimSun"/>
          <w:lang w:eastAsia="ar-SA"/>
        </w:rPr>
        <w:t xml:space="preserve">of the </w:t>
      </w:r>
      <w:r w:rsidRPr="00B003E6">
        <w:rPr>
          <w:rFonts w:eastAsia="SimSun"/>
        </w:rPr>
        <w:t>frequency</w:t>
      </w:r>
      <w:r w:rsidRPr="00B003E6">
        <w:rPr>
          <w:rFonts w:eastAsia="SimSun"/>
          <w:lang w:eastAsia="ar-SA"/>
        </w:rPr>
        <w:t xml:space="preserve"> assignments </w:t>
      </w:r>
      <w:r w:rsidRPr="00B003E6">
        <w:rPr>
          <w:rFonts w:eastAsia="SimSun"/>
        </w:rPr>
        <w:t xml:space="preserve">in the </w:t>
      </w:r>
      <w:r w:rsidR="00224DA5">
        <w:rPr>
          <w:rFonts w:eastAsia="SimSun"/>
        </w:rPr>
        <w:t>MIFR</w:t>
      </w:r>
      <w:r w:rsidRPr="00B003E6">
        <w:rPr>
          <w:rFonts w:eastAsia="SimSun"/>
        </w:rPr>
        <w:t xml:space="preserve"> if:</w:t>
      </w:r>
      <w:r w:rsidRPr="00B003E6">
        <w:rPr>
          <w:rFonts w:eastAsia="SimSun"/>
          <w:lang w:eastAsia="ar-SA"/>
        </w:rPr>
        <w:t xml:space="preserve"> </w:t>
      </w:r>
    </w:p>
    <w:p w14:paraId="27E80466" w14:textId="5E0A0BCA" w:rsidR="00B003E6" w:rsidRPr="00B003E6" w:rsidRDefault="00B003E6" w:rsidP="00B003E6">
      <w:pPr>
        <w:pStyle w:val="enumlev2"/>
        <w:jc w:val="both"/>
        <w:rPr>
          <w:rFonts w:eastAsia="SimSun"/>
        </w:rPr>
      </w:pPr>
      <w:proofErr w:type="spellStart"/>
      <w:r w:rsidRPr="00B003E6">
        <w:rPr>
          <w:rFonts w:eastAsia="SimSun"/>
        </w:rPr>
        <w:lastRenderedPageBreak/>
        <w:t>i</w:t>
      </w:r>
      <w:proofErr w:type="spellEnd"/>
      <w:r w:rsidRPr="00B003E6">
        <w:rPr>
          <w:rFonts w:eastAsia="SimSun"/>
        </w:rPr>
        <w:t>)</w:t>
      </w:r>
      <w:r w:rsidRPr="00B003E6">
        <w:rPr>
          <w:rFonts w:eastAsia="SimSun"/>
        </w:rPr>
        <w:tab/>
      </w:r>
      <w:r w:rsidR="00FD077E">
        <w:t xml:space="preserve">the </w:t>
      </w:r>
      <w:r w:rsidRPr="00B003E6">
        <w:t xml:space="preserve">BR </w:t>
      </w:r>
      <w:r w:rsidRPr="00B003E6">
        <w:rPr>
          <w:rFonts w:eastAsia="SimSun"/>
        </w:rPr>
        <w:t>reaches a favourable finding under No.</w:t>
      </w:r>
      <w:r w:rsidRPr="00B003E6">
        <w:rPr>
          <w:rFonts w:eastAsia="SimSun"/>
          <w:b/>
          <w:bCs/>
        </w:rPr>
        <w:t> </w:t>
      </w:r>
      <w:r w:rsidRPr="00B003E6">
        <w:rPr>
          <w:rStyle w:val="Artref"/>
          <w:rFonts w:eastAsia="SimSun"/>
          <w:b/>
        </w:rPr>
        <w:t>11.31</w:t>
      </w:r>
      <w:r w:rsidRPr="00B003E6">
        <w:rPr>
          <w:rFonts w:eastAsia="SimSun"/>
        </w:rPr>
        <w:t>; and</w:t>
      </w:r>
    </w:p>
    <w:p w14:paraId="0AFD7C13" w14:textId="77777777" w:rsidR="00B003E6" w:rsidRPr="00B003E6" w:rsidRDefault="00B003E6" w:rsidP="00B003E6">
      <w:pPr>
        <w:pStyle w:val="enumlev2"/>
        <w:jc w:val="both"/>
        <w:rPr>
          <w:rFonts w:eastAsia="SimSun"/>
          <w:i/>
          <w:iCs/>
          <w:lang w:eastAsia="ar-SA"/>
        </w:rPr>
      </w:pPr>
      <w:r w:rsidRPr="00B003E6">
        <w:rPr>
          <w:rFonts w:eastAsia="SimSun"/>
          <w:lang w:eastAsia="ar-SA"/>
        </w:rPr>
        <w:t>ii)</w:t>
      </w:r>
      <w:r w:rsidRPr="00B003E6">
        <w:tab/>
      </w:r>
      <w:r w:rsidRPr="00B003E6">
        <w:rPr>
          <w:rFonts w:eastAsia="SimSun"/>
          <w:lang w:eastAsia="ar-SA"/>
        </w:rPr>
        <w:t>the modifications are limited to a reduction of the number of orbital planes (Appendix</w:t>
      </w:r>
      <w:r w:rsidRPr="00B003E6">
        <w:rPr>
          <w:rFonts w:eastAsia="SimSun"/>
        </w:rPr>
        <w:t> </w:t>
      </w:r>
      <w:r w:rsidRPr="00B003E6">
        <w:rPr>
          <w:rStyle w:val="Appref"/>
          <w:rFonts w:eastAsia="SimSun"/>
          <w:b/>
          <w:bCs/>
        </w:rPr>
        <w:t>4</w:t>
      </w:r>
      <w:r w:rsidRPr="00B003E6">
        <w:rPr>
          <w:rFonts w:eastAsia="SimSun"/>
          <w:lang w:eastAsia="ar-SA"/>
        </w:rPr>
        <w:t xml:space="preserve"> data item A.4.b.1) and modifications to the </w:t>
      </w:r>
      <w:r w:rsidRPr="00B003E6">
        <w:t>right ascension of the ascending node of each plane</w:t>
      </w:r>
      <w:r w:rsidRPr="00B003E6">
        <w:rPr>
          <w:rFonts w:eastAsia="SimSun"/>
          <w:lang w:eastAsia="ar-SA"/>
        </w:rPr>
        <w:t xml:space="preserve"> (Appendix</w:t>
      </w:r>
      <w:r w:rsidRPr="00B003E6">
        <w:rPr>
          <w:rFonts w:eastAsia="SimSun"/>
        </w:rPr>
        <w:t> </w:t>
      </w:r>
      <w:r w:rsidRPr="00B003E6">
        <w:rPr>
          <w:rStyle w:val="Appref"/>
          <w:rFonts w:eastAsia="SimSun"/>
          <w:b/>
          <w:bCs/>
        </w:rPr>
        <w:t>4</w:t>
      </w:r>
      <w:r w:rsidRPr="00B003E6">
        <w:rPr>
          <w:rFonts w:eastAsia="SimSun"/>
          <w:lang w:eastAsia="ar-SA"/>
        </w:rPr>
        <w:t xml:space="preserve"> data item A.4.b.5.a/A.4.b.4.g), the longitude of the ascending node (Appendix </w:t>
      </w:r>
      <w:r w:rsidRPr="00B003E6">
        <w:rPr>
          <w:rStyle w:val="Appref"/>
          <w:rFonts w:eastAsia="SimSun"/>
          <w:b/>
          <w:bCs/>
        </w:rPr>
        <w:t>4</w:t>
      </w:r>
      <w:r w:rsidRPr="00B003E6">
        <w:rPr>
          <w:rFonts w:eastAsia="SimSun"/>
          <w:lang w:eastAsia="ar-SA"/>
        </w:rPr>
        <w:t xml:space="preserve"> data item A.4.b.6.g) and its date and time (Appendix </w:t>
      </w:r>
      <w:r w:rsidRPr="00B003E6">
        <w:rPr>
          <w:rStyle w:val="Appref"/>
          <w:rFonts w:eastAsia="SimSun"/>
          <w:b/>
          <w:bCs/>
        </w:rPr>
        <w:t>4</w:t>
      </w:r>
      <w:r w:rsidRPr="00B003E6">
        <w:rPr>
          <w:rFonts w:eastAsia="SimSun"/>
          <w:lang w:eastAsia="ar-SA"/>
        </w:rPr>
        <w:t xml:space="preserve"> data items A.4.b.6.h and A.4.b.6.i.a) associated with the remaining orbital planes, or reduction of the number of space stations per plane (Appendix</w:t>
      </w:r>
      <w:r w:rsidRPr="00B003E6">
        <w:rPr>
          <w:rFonts w:eastAsia="SimSun"/>
        </w:rPr>
        <w:t> </w:t>
      </w:r>
      <w:r w:rsidRPr="00B003E6">
        <w:rPr>
          <w:rStyle w:val="Appref"/>
          <w:rFonts w:eastAsia="SimSun"/>
          <w:b/>
          <w:bCs/>
        </w:rPr>
        <w:t>4</w:t>
      </w:r>
      <w:r w:rsidRPr="00B003E6">
        <w:rPr>
          <w:rFonts w:eastAsia="SimSun"/>
          <w:lang w:eastAsia="ar-SA"/>
        </w:rPr>
        <w:t xml:space="preserve"> data item A.4.b.4.b) and modifications of the initial phase angle of the space stations (Appendix</w:t>
      </w:r>
      <w:r w:rsidRPr="00B003E6">
        <w:rPr>
          <w:rFonts w:eastAsia="SimSun"/>
        </w:rPr>
        <w:t> </w:t>
      </w:r>
      <w:r w:rsidRPr="00B003E6">
        <w:rPr>
          <w:rStyle w:val="Appref"/>
          <w:rFonts w:eastAsia="SimSun"/>
          <w:b/>
          <w:bCs/>
        </w:rPr>
        <w:t>4</w:t>
      </w:r>
      <w:r w:rsidRPr="00B003E6">
        <w:rPr>
          <w:rFonts w:eastAsia="SimSun"/>
          <w:lang w:eastAsia="ar-SA"/>
        </w:rPr>
        <w:t xml:space="preserve"> data item A.4.b.5.b/h) within planes; and</w:t>
      </w:r>
    </w:p>
    <w:p w14:paraId="398D8F2A" w14:textId="14BC6430" w:rsidR="00B003E6" w:rsidRPr="00B003E6" w:rsidRDefault="00B003E6" w:rsidP="00B003E6">
      <w:pPr>
        <w:pStyle w:val="enumlev2"/>
        <w:jc w:val="both"/>
        <w:rPr>
          <w:rFonts w:eastAsia="SimSun"/>
          <w:i/>
        </w:rPr>
      </w:pPr>
      <w:r w:rsidRPr="00B003E6">
        <w:t>iii)</w:t>
      </w:r>
      <w:r w:rsidRPr="00B003E6">
        <w:tab/>
        <w:t>the notifying administration provides a commitment stating that the characteristics as modified will not cause more interference or require more protection than the characteristics provided in the latest notification information published in Part I</w:t>
      </w:r>
      <w:r w:rsidRPr="00B003E6">
        <w:noBreakHyphen/>
        <w:t xml:space="preserve">S of the </w:t>
      </w:r>
      <w:r w:rsidR="00224DA5">
        <w:t>Bureau´s International Frequency Information Circular (</w:t>
      </w:r>
      <w:r w:rsidRPr="00B003E6">
        <w:t>BR IFIC</w:t>
      </w:r>
      <w:r w:rsidR="00224DA5">
        <w:t>)</w:t>
      </w:r>
      <w:r w:rsidRPr="00B003E6">
        <w:t xml:space="preserve"> for the frequency assignments </w:t>
      </w:r>
      <w:r w:rsidRPr="00B003E6">
        <w:rPr>
          <w:rFonts w:eastAsia="SimSun"/>
          <w:lang w:eastAsia="ar-SA"/>
        </w:rPr>
        <w:t>(see Appendix </w:t>
      </w:r>
      <w:r w:rsidRPr="00B003E6">
        <w:rPr>
          <w:rStyle w:val="Appref"/>
          <w:rFonts w:eastAsia="SimSun"/>
          <w:b/>
        </w:rPr>
        <w:t>4</w:t>
      </w:r>
      <w:r w:rsidRPr="00B003E6">
        <w:rPr>
          <w:rFonts w:eastAsia="SimSun"/>
          <w:lang w:eastAsia="ar-SA"/>
        </w:rPr>
        <w:t xml:space="preserve"> data item A.23.a);</w:t>
      </w:r>
    </w:p>
    <w:p w14:paraId="06BA02D2" w14:textId="6EDC17D6" w:rsidR="00B003E6" w:rsidRPr="00B003E6" w:rsidRDefault="00B003E6" w:rsidP="00B003E6">
      <w:pPr>
        <w:pStyle w:val="enumlev1"/>
        <w:jc w:val="both"/>
        <w:rPr>
          <w:rFonts w:eastAsia="MS Mincho"/>
        </w:rPr>
      </w:pPr>
      <w:r w:rsidRPr="00B003E6">
        <w:rPr>
          <w:rFonts w:eastAsia="SimSun"/>
          <w:i/>
          <w:iCs/>
        </w:rPr>
        <w:t>d)</w:t>
      </w:r>
      <w:r w:rsidRPr="00B003E6">
        <w:rPr>
          <w:rFonts w:eastAsia="SimSun"/>
        </w:rPr>
        <w:tab/>
      </w:r>
      <w:r w:rsidR="00FD077E">
        <w:t xml:space="preserve">the </w:t>
      </w:r>
      <w:r w:rsidRPr="00B003E6">
        <w:rPr>
          <w:rFonts w:eastAsia="SimSun"/>
        </w:rPr>
        <w:t>BR shall publish the information provided and its findings in the BR IFIC;</w:t>
      </w:r>
    </w:p>
    <w:p w14:paraId="290AED7C" w14:textId="2842DD36" w:rsidR="00B003E6" w:rsidRPr="00B003E6" w:rsidRDefault="00B003E6" w:rsidP="00B003E6">
      <w:pPr>
        <w:jc w:val="both"/>
        <w:rPr>
          <w:lang w:eastAsia="zh-CN"/>
        </w:rPr>
      </w:pPr>
      <w:r w:rsidRPr="00B003E6">
        <w:rPr>
          <w:lang w:eastAsia="zh-CN"/>
        </w:rPr>
        <w:t>12</w:t>
      </w:r>
      <w:r w:rsidRPr="00B003E6">
        <w:tab/>
      </w:r>
      <w:r w:rsidRPr="00B003E6">
        <w:rPr>
          <w:lang w:eastAsia="zh-CN"/>
        </w:rPr>
        <w:t xml:space="preserve">that, if a notifying administration fails to communicate the information required under </w:t>
      </w:r>
      <w:r w:rsidRPr="00B003E6">
        <w:rPr>
          <w:i/>
          <w:iCs/>
        </w:rPr>
        <w:t>resolves</w:t>
      </w:r>
      <w:r w:rsidRPr="00B003E6">
        <w:t> 7</w:t>
      </w:r>
      <w:r w:rsidRPr="00B003E6">
        <w:rPr>
          <w:rFonts w:eastAsia="SimSun"/>
          <w:lang w:eastAsia="ar-SA"/>
        </w:rPr>
        <w:t xml:space="preserve"> or 9, as appropriate</w:t>
      </w:r>
      <w:r w:rsidRPr="00B003E6">
        <w:t>,</w:t>
      </w:r>
      <w:r w:rsidRPr="00B003E6">
        <w:rPr>
          <w:lang w:eastAsia="zh-CN"/>
        </w:rPr>
        <w:t xml:space="preserve"> the </w:t>
      </w:r>
      <w:r w:rsidRPr="00B003E6">
        <w:t xml:space="preserve">BR </w:t>
      </w:r>
      <w:r w:rsidRPr="00B003E6">
        <w:rPr>
          <w:lang w:eastAsia="zh-CN"/>
        </w:rPr>
        <w:t>shall promptly send to the notifying administration a reminder asking the administration to provide the required information within 30 days from the date of this reminder from</w:t>
      </w:r>
      <w:r w:rsidRPr="00B003E6">
        <w:t xml:space="preserve"> </w:t>
      </w:r>
      <w:r w:rsidR="00FD077E">
        <w:t xml:space="preserve">the </w:t>
      </w:r>
      <w:r w:rsidRPr="00B003E6">
        <w:t>BR</w:t>
      </w:r>
      <w:r w:rsidRPr="00B003E6">
        <w:rPr>
          <w:lang w:eastAsia="zh-CN"/>
        </w:rPr>
        <w:t>;</w:t>
      </w:r>
    </w:p>
    <w:p w14:paraId="2345748E" w14:textId="77777777" w:rsidR="00B003E6" w:rsidRPr="00B003E6" w:rsidRDefault="00B003E6" w:rsidP="00B003E6">
      <w:pPr>
        <w:jc w:val="both"/>
        <w:rPr>
          <w:lang w:eastAsia="zh-CN"/>
        </w:rPr>
      </w:pPr>
      <w:r w:rsidRPr="00B003E6">
        <w:t>13</w:t>
      </w:r>
      <w:r w:rsidRPr="00B003E6">
        <w:tab/>
      </w:r>
      <w:r w:rsidRPr="00B003E6">
        <w:rPr>
          <w:lang w:eastAsia="zh-CN"/>
        </w:rPr>
        <w:t xml:space="preserve">that, if a notifying administration fails to provide information after the reminder sent under </w:t>
      </w:r>
      <w:r w:rsidRPr="00B003E6">
        <w:rPr>
          <w:i/>
          <w:iCs/>
          <w:lang w:eastAsia="zh-CN"/>
        </w:rPr>
        <w:t>resolves</w:t>
      </w:r>
      <w:r w:rsidRPr="00B003E6">
        <w:rPr>
          <w:lang w:eastAsia="zh-CN"/>
        </w:rPr>
        <w:t xml:space="preserve"> 12, the </w:t>
      </w:r>
      <w:r w:rsidRPr="00B003E6">
        <w:t xml:space="preserve">BR </w:t>
      </w:r>
      <w:r w:rsidRPr="00B003E6">
        <w:rPr>
          <w:lang w:eastAsia="zh-CN"/>
        </w:rPr>
        <w:t>shall send to the notifying administration a second reminder asking it to provide the required information within 15 days from the date of the second reminder;</w:t>
      </w:r>
    </w:p>
    <w:p w14:paraId="3A954281" w14:textId="53A683CD" w:rsidR="00B003E6" w:rsidRPr="00B003E6" w:rsidRDefault="00B003E6" w:rsidP="00B003E6">
      <w:pPr>
        <w:jc w:val="both"/>
      </w:pPr>
      <w:r w:rsidRPr="00B003E6">
        <w:t>14</w:t>
      </w:r>
      <w:r w:rsidRPr="00B003E6">
        <w:tab/>
        <w:t>that, if a notifying administration fails to provide the required information under</w:t>
      </w:r>
      <w:r w:rsidRPr="00B003E6">
        <w:rPr>
          <w:i/>
          <w:iCs/>
        </w:rPr>
        <w:t xml:space="preserve"> resolves </w:t>
      </w:r>
      <w:r w:rsidRPr="00B003E6">
        <w:t>7</w:t>
      </w:r>
      <w:r w:rsidRPr="00B003E6">
        <w:rPr>
          <w:rFonts w:eastAsia="SimSun"/>
          <w:lang w:eastAsia="ar-SA"/>
        </w:rPr>
        <w:t xml:space="preserve"> or 9</w:t>
      </w:r>
      <w:r w:rsidRPr="00B003E6">
        <w:t xml:space="preserve">, as appropriate, following the reminders under </w:t>
      </w:r>
      <w:r w:rsidRPr="00B003E6">
        <w:rPr>
          <w:i/>
          <w:iCs/>
        </w:rPr>
        <w:t>resolves</w:t>
      </w:r>
      <w:r w:rsidRPr="00B003E6">
        <w:t xml:space="preserve"> 12 and 13, the BR shall no longer consider the frequency assignments under subsequent examinations under Nos. </w:t>
      </w:r>
      <w:r w:rsidRPr="00B003E6">
        <w:rPr>
          <w:rStyle w:val="Artref"/>
          <w:b/>
          <w:bCs/>
        </w:rPr>
        <w:t>9.36</w:t>
      </w:r>
      <w:r w:rsidRPr="00B003E6">
        <w:t>,</w:t>
      </w:r>
      <w:r w:rsidRPr="00B003E6">
        <w:rPr>
          <w:b/>
          <w:bCs/>
        </w:rPr>
        <w:t xml:space="preserve"> </w:t>
      </w:r>
      <w:r w:rsidRPr="00B003E6">
        <w:rPr>
          <w:rStyle w:val="Artref"/>
          <w:b/>
          <w:bCs/>
        </w:rPr>
        <w:t>11.32</w:t>
      </w:r>
      <w:r w:rsidRPr="00B003E6">
        <w:rPr>
          <w:b/>
          <w:bCs/>
        </w:rPr>
        <w:t xml:space="preserve"> </w:t>
      </w:r>
      <w:r w:rsidRPr="00B003E6">
        <w:t>or </w:t>
      </w:r>
      <w:r w:rsidRPr="00B003E6">
        <w:rPr>
          <w:rStyle w:val="Artref"/>
          <w:b/>
          <w:bCs/>
        </w:rPr>
        <w:t>11.32A</w:t>
      </w:r>
      <w:r w:rsidRPr="00B003E6">
        <w:t>, and inform administrations having frequency assignments subject to Subsection IA of Article </w:t>
      </w:r>
      <w:r w:rsidRPr="00B003E6">
        <w:rPr>
          <w:rStyle w:val="Artref"/>
          <w:b/>
          <w:bCs/>
        </w:rPr>
        <w:t>9</w:t>
      </w:r>
      <w:r w:rsidRPr="00B003E6">
        <w:rPr>
          <w:b/>
          <w:bCs/>
        </w:rPr>
        <w:t xml:space="preserve"> </w:t>
      </w:r>
      <w:r w:rsidRPr="00B003E6">
        <w:t>that those assignments shall</w:t>
      </w:r>
      <w:r w:rsidRPr="00B003E6">
        <w:rPr>
          <w:b/>
          <w:bCs/>
        </w:rPr>
        <w:t xml:space="preserve"> </w:t>
      </w:r>
      <w:r w:rsidRPr="00B003E6">
        <w:t xml:space="preserve">not cause harmful interference to, nor claim protection from, other frequency assignments recorded in the </w:t>
      </w:r>
      <w:r w:rsidR="00224DA5">
        <w:t>MIFR</w:t>
      </w:r>
      <w:r w:rsidRPr="00B003E6">
        <w:t xml:space="preserve"> with a favourable finding under No.</w:t>
      </w:r>
      <w:r w:rsidRPr="00B003E6">
        <w:rPr>
          <w:b/>
          <w:bCs/>
        </w:rPr>
        <w:t> </w:t>
      </w:r>
      <w:r w:rsidRPr="00B003E6">
        <w:rPr>
          <w:rStyle w:val="Artref"/>
          <w:b/>
          <w:bCs/>
        </w:rPr>
        <w:t>11.31</w:t>
      </w:r>
      <w:r w:rsidR="00224DA5" w:rsidRPr="00224DA5">
        <w:rPr>
          <w:rStyle w:val="Artref"/>
        </w:rPr>
        <w:t>,</w:t>
      </w:r>
    </w:p>
    <w:p w14:paraId="0B251D51" w14:textId="77777777" w:rsidR="00B003E6" w:rsidRPr="00B003E6" w:rsidRDefault="00B003E6" w:rsidP="00B003E6">
      <w:pPr>
        <w:pStyle w:val="Call"/>
      </w:pPr>
      <w:r w:rsidRPr="00B003E6">
        <w:t>instructs the Radiocommunication Bureau</w:t>
      </w:r>
    </w:p>
    <w:p w14:paraId="29E266B9" w14:textId="77777777" w:rsidR="00B003E6" w:rsidRPr="00B003E6" w:rsidRDefault="00B003E6" w:rsidP="00B003E6">
      <w:pPr>
        <w:jc w:val="both"/>
      </w:pPr>
      <w:r w:rsidRPr="00B003E6">
        <w:t>1</w:t>
      </w:r>
      <w:r w:rsidRPr="00B003E6">
        <w:tab/>
        <w:t>to take the necessary actions to implement this Resolution;</w:t>
      </w:r>
    </w:p>
    <w:p w14:paraId="6D8B86D2" w14:textId="77777777" w:rsidR="00B003E6" w:rsidRPr="00B003E6" w:rsidRDefault="00B003E6" w:rsidP="00B003E6">
      <w:r w:rsidRPr="00B003E6">
        <w:t>2</w:t>
      </w:r>
      <w:r w:rsidRPr="00B003E6">
        <w:tab/>
        <w:t>to report any difficulties encountered in the implementation of this Resolution to WRC</w:t>
      </w:r>
      <w:r w:rsidRPr="00B003E6">
        <w:noBreakHyphen/>
        <w:t>27;</w:t>
      </w:r>
    </w:p>
    <w:p w14:paraId="1CC0084C" w14:textId="5F598E03" w:rsidR="00B003E6" w:rsidRDefault="00B003E6" w:rsidP="00B003E6">
      <w:r w:rsidRPr="00B003E6">
        <w:t>3</w:t>
      </w:r>
      <w:r w:rsidRPr="00B003E6">
        <w:tab/>
        <w:t xml:space="preserve">to publish the list of non-GSO satellite systems whose assignments shall not cause harmful interference to, nor claim protection from, other frequency assignments recorded in the </w:t>
      </w:r>
      <w:r w:rsidR="00224DA5">
        <w:t>MIFR</w:t>
      </w:r>
      <w:r w:rsidRPr="00B003E6">
        <w:t xml:space="preserve"> with a favourable finding under No. </w:t>
      </w:r>
      <w:r w:rsidRPr="00B003E6">
        <w:rPr>
          <w:rStyle w:val="Artref"/>
          <w:b/>
          <w:bCs/>
        </w:rPr>
        <w:t>11.31</w:t>
      </w:r>
      <w:r w:rsidRPr="00B003E6">
        <w:rPr>
          <w:rStyle w:val="Artref"/>
        </w:rPr>
        <w:t xml:space="preserve"> in accordance with </w:t>
      </w:r>
      <w:r w:rsidRPr="00B003E6">
        <w:rPr>
          <w:rStyle w:val="Artref"/>
          <w:i/>
          <w:iCs/>
        </w:rPr>
        <w:t>resolves</w:t>
      </w:r>
      <w:r w:rsidRPr="00B003E6">
        <w:rPr>
          <w:rStyle w:val="Artref"/>
        </w:rPr>
        <w:t> 14 above</w:t>
      </w:r>
      <w:r w:rsidRPr="00B003E6">
        <w:t>.</w:t>
      </w:r>
    </w:p>
    <w:bookmarkEnd w:id="48"/>
    <w:p w14:paraId="02C5836F" w14:textId="77777777" w:rsidR="00224DA5" w:rsidRPr="00224DA5" w:rsidRDefault="00224DA5" w:rsidP="00224DA5">
      <w:pPr>
        <w:pStyle w:val="Reasons"/>
      </w:pPr>
    </w:p>
    <w:sectPr w:rsidR="00224DA5" w:rsidRPr="00224DA5" w:rsidSect="00B003E6">
      <w:headerReference w:type="default" r:id="rId14"/>
      <w:footerReference w:type="even" r:id="rId15"/>
      <w:footerReference w:type="default" r:id="rId16"/>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8F2C4" w14:textId="77777777" w:rsidR="00B76A3D" w:rsidRDefault="00B76A3D">
      <w:r>
        <w:separator/>
      </w:r>
    </w:p>
  </w:endnote>
  <w:endnote w:type="continuationSeparator" w:id="0">
    <w:p w14:paraId="0216618A" w14:textId="77777777" w:rsidR="00B76A3D" w:rsidRDefault="00B76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9C982" w14:textId="77777777" w:rsidR="00E45D05" w:rsidRDefault="00E45D05">
    <w:pPr>
      <w:framePr w:wrap="around" w:vAnchor="text" w:hAnchor="margin" w:xAlign="right" w:y="1"/>
    </w:pPr>
    <w:r>
      <w:fldChar w:fldCharType="begin"/>
    </w:r>
    <w:r>
      <w:instrText xml:space="preserve">PAGE  </w:instrText>
    </w:r>
    <w:r>
      <w:fldChar w:fldCharType="end"/>
    </w:r>
  </w:p>
  <w:p w14:paraId="5F646A8C" w14:textId="1354DF65"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8D57A5">
      <w:rPr>
        <w:noProof/>
      </w:rPr>
      <w:t>21.08.23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p w14:paraId="5DF5151B" w14:textId="77777777" w:rsidR="006E1246" w:rsidRDefault="006E124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B10A"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E3DEE" w14:textId="77777777" w:rsidR="00B76A3D" w:rsidRDefault="00B76A3D">
      <w:r>
        <w:rPr>
          <w:b/>
        </w:rPr>
        <w:t>_______________</w:t>
      </w:r>
    </w:p>
  </w:footnote>
  <w:footnote w:type="continuationSeparator" w:id="0">
    <w:p w14:paraId="2878D98B" w14:textId="77777777" w:rsidR="00B76A3D" w:rsidRDefault="00B76A3D">
      <w:r>
        <w:continuationSeparator/>
      </w:r>
    </w:p>
  </w:footnote>
  <w:footnote w:id="1">
    <w:p w14:paraId="50BE9B4E" w14:textId="77777777" w:rsidR="00B0555C" w:rsidRDefault="00B0555C" w:rsidP="00B055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BAAB"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66B738C4" w14:textId="77777777" w:rsidR="00A066F1" w:rsidRPr="00A066F1" w:rsidRDefault="00BC75DE" w:rsidP="00241FA2">
    <w:pPr>
      <w:pStyle w:val="En-tte"/>
    </w:pPr>
    <w:r>
      <w:t>WRC</w:t>
    </w:r>
    <w:r w:rsidR="006D70B0">
      <w:t>23</w:t>
    </w:r>
    <w:r w:rsidR="00A066F1">
      <w:t>/</w:t>
    </w:r>
    <w:bookmarkStart w:id="49" w:name="OLE_LINK1"/>
    <w:bookmarkStart w:id="50" w:name="OLE_LINK2"/>
    <w:bookmarkStart w:id="51" w:name="OLE_LINK3"/>
    <w:r w:rsidR="00EB55C6">
      <w:t>4255(Add.22)(Add.2)</w:t>
    </w:r>
    <w:bookmarkEnd w:id="49"/>
    <w:bookmarkEnd w:id="50"/>
    <w:bookmarkEnd w:id="51"/>
    <w:r w:rsidR="00187BD9">
      <w:t>-</w:t>
    </w:r>
    <w:r w:rsidR="004A26C4" w:rsidRPr="004A26C4">
      <w:t>E</w:t>
    </w:r>
  </w:p>
  <w:p w14:paraId="3602FE51" w14:textId="77777777" w:rsidR="006E1246" w:rsidRDefault="006E12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CO">
    <w15:presenceInfo w15:providerId="None" w15:userId="ECO"/>
  </w15:person>
  <w15:person w15:author="ITU2">
    <w15:presenceInfo w15:providerId="None" w15:userId="ITU2"/>
  </w15:person>
  <w15:person w15:author="CEPT">
    <w15:presenceInfo w15:providerId="None" w15:userId="CEPT"/>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62348"/>
    <w:rsid w:val="001820FD"/>
    <w:rsid w:val="00187BD9"/>
    <w:rsid w:val="00190B55"/>
    <w:rsid w:val="001C3B5F"/>
    <w:rsid w:val="001D058F"/>
    <w:rsid w:val="002009EA"/>
    <w:rsid w:val="00202756"/>
    <w:rsid w:val="00202CA0"/>
    <w:rsid w:val="00216B6D"/>
    <w:rsid w:val="00224DA5"/>
    <w:rsid w:val="0022757F"/>
    <w:rsid w:val="00241FA2"/>
    <w:rsid w:val="00271316"/>
    <w:rsid w:val="002B349C"/>
    <w:rsid w:val="002B5A7A"/>
    <w:rsid w:val="002D58BE"/>
    <w:rsid w:val="002F4747"/>
    <w:rsid w:val="00302605"/>
    <w:rsid w:val="00361B37"/>
    <w:rsid w:val="00377BD3"/>
    <w:rsid w:val="00384088"/>
    <w:rsid w:val="003852CE"/>
    <w:rsid w:val="0039169B"/>
    <w:rsid w:val="003A56A6"/>
    <w:rsid w:val="003A7F8C"/>
    <w:rsid w:val="003B2284"/>
    <w:rsid w:val="003B532E"/>
    <w:rsid w:val="003D0F8B"/>
    <w:rsid w:val="003E0DB6"/>
    <w:rsid w:val="0041348E"/>
    <w:rsid w:val="00420873"/>
    <w:rsid w:val="00471C62"/>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1246"/>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67354"/>
    <w:rsid w:val="00872FC8"/>
    <w:rsid w:val="008845D0"/>
    <w:rsid w:val="00884D60"/>
    <w:rsid w:val="00885A62"/>
    <w:rsid w:val="00896E56"/>
    <w:rsid w:val="008B43F2"/>
    <w:rsid w:val="008B6CFF"/>
    <w:rsid w:val="008D57A5"/>
    <w:rsid w:val="009274B4"/>
    <w:rsid w:val="00934EA2"/>
    <w:rsid w:val="00944A5C"/>
    <w:rsid w:val="00952A66"/>
    <w:rsid w:val="0096116C"/>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003E6"/>
    <w:rsid w:val="00B0555C"/>
    <w:rsid w:val="00B40888"/>
    <w:rsid w:val="00B639E9"/>
    <w:rsid w:val="00B76A3D"/>
    <w:rsid w:val="00B817CD"/>
    <w:rsid w:val="00B81A7D"/>
    <w:rsid w:val="00B91EF7"/>
    <w:rsid w:val="00B94AD0"/>
    <w:rsid w:val="00BB3A95"/>
    <w:rsid w:val="00BB7BE9"/>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77E"/>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3A539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F9677B"/>
  </w:style>
  <w:style w:type="character" w:customStyle="1" w:styleId="ECCHLbold">
    <w:name w:val="ECC HL bold"/>
    <w:basedOn w:val="Policepardfaut"/>
    <w:uiPriority w:val="1"/>
    <w:qFormat/>
    <w:rsid w:val="00B0555C"/>
    <w:rPr>
      <w:b/>
      <w:bCs/>
    </w:rPr>
  </w:style>
  <w:style w:type="table" w:styleId="Grilledutableau">
    <w:name w:val="Table Grid"/>
    <w:basedOn w:val="TableauNormal"/>
    <w:rsid w:val="00B05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llChar">
    <w:name w:val="Call Char"/>
    <w:link w:val="Call"/>
    <w:qFormat/>
    <w:locked/>
    <w:rsid w:val="00B0555C"/>
    <w:rPr>
      <w:rFonts w:ascii="Times New Roman" w:hAnsi="Times New Roman"/>
      <w:i/>
      <w:sz w:val="24"/>
      <w:lang w:val="en-GB" w:eastAsia="en-US"/>
    </w:rPr>
  </w:style>
  <w:style w:type="character" w:customStyle="1" w:styleId="ResNoChar">
    <w:name w:val="Res_No Char"/>
    <w:link w:val="ResNo"/>
    <w:qFormat/>
    <w:locked/>
    <w:rsid w:val="00B0555C"/>
    <w:rPr>
      <w:rFonts w:ascii="Times New Roman" w:hAnsi="Times New Roman"/>
      <w:caps/>
      <w:sz w:val="28"/>
      <w:lang w:val="en-GB" w:eastAsia="en-US"/>
    </w:rPr>
  </w:style>
  <w:style w:type="character" w:customStyle="1" w:styleId="RestitleChar">
    <w:name w:val="Res_title Char"/>
    <w:link w:val="Restitle"/>
    <w:qFormat/>
    <w:rsid w:val="00B0555C"/>
    <w:rPr>
      <w:rFonts w:ascii="Times New Roman Bold" w:hAnsi="Times New Roman Bold"/>
      <w:b/>
      <w:sz w:val="28"/>
      <w:lang w:val="en-GB" w:eastAsia="en-US"/>
    </w:rPr>
  </w:style>
  <w:style w:type="character" w:customStyle="1" w:styleId="enumlev1Char">
    <w:name w:val="enumlev1 Char"/>
    <w:basedOn w:val="Policepardfaut"/>
    <w:link w:val="enumlev1"/>
    <w:locked/>
    <w:rsid w:val="00B003E6"/>
    <w:rPr>
      <w:rFonts w:ascii="Times New Roman" w:hAnsi="Times New Roman"/>
      <w:sz w:val="24"/>
      <w:lang w:val="en-GB" w:eastAsia="en-US"/>
    </w:rPr>
  </w:style>
  <w:style w:type="paragraph" w:styleId="Rvision">
    <w:name w:val="Revision"/>
    <w:hidden/>
    <w:uiPriority w:val="99"/>
    <w:semiHidden/>
    <w:rsid w:val="001820F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R23-WRC23-C-4255!A22-A2!MSW-E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Props1.xml><?xml version="1.0" encoding="utf-8"?>
<ds:datastoreItem xmlns:ds="http://schemas.openxmlformats.org/officeDocument/2006/customXml" ds:itemID="{FC194DD7-9534-458A-85F5-8916C8ACFFBB}">
  <ds:schemaRefs>
    <ds:schemaRef ds:uri="http://schemas.microsoft.com/sharepoint/events"/>
  </ds:schemaRefs>
</ds:datastoreItem>
</file>

<file path=customXml/itemProps2.xml><?xml version="1.0" encoding="utf-8"?>
<ds:datastoreItem xmlns:ds="http://schemas.openxmlformats.org/officeDocument/2006/customXml" ds:itemID="{B92F58DD-4EAA-45E4-A7C5-B0B799918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D5F159-90C6-495B-AF0E-53F1493D445B}">
  <ds:schemaRefs>
    <ds:schemaRef ds:uri="http://schemas.microsoft.com/sharepoint/v3/contenttype/forms"/>
  </ds:schemaRefs>
</ds:datastoreItem>
</file>

<file path=customXml/itemProps4.xml><?xml version="1.0" encoding="utf-8"?>
<ds:datastoreItem xmlns:ds="http://schemas.openxmlformats.org/officeDocument/2006/customXml" ds:itemID="{2131987A-434A-4755-AD91-F7141C974B0D}">
  <ds:schemaRefs>
    <ds:schemaRef ds:uri="http://schemas.openxmlformats.org/officeDocument/2006/bibliography"/>
  </ds:schemaRefs>
</ds:datastoreItem>
</file>

<file path=customXml/itemProps5.xml><?xml version="1.0" encoding="utf-8"?>
<ds:datastoreItem xmlns:ds="http://schemas.openxmlformats.org/officeDocument/2006/customXml" ds:itemID="{6D6C43EE-9DE7-4022-92E1-1DADA822728C}">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2397</Words>
  <Characters>13966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R23-WRC23-C-4255!A22-A2!MSW-E</vt:lpstr>
    </vt:vector>
  </TitlesOfParts>
  <Manager>General Secretariat - Pool</Manager>
  <Company>International Telecommunication Union (ITU)</Company>
  <LinksUpToDate>false</LinksUpToDate>
  <CharactersWithSpaces>16331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R23-WRC23-C-4255!A22-A2!MSW-E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2023-09-26T07:24:00Z</dcterms:created>
  <dcterms:modified xsi:type="dcterms:W3CDTF">2023-09-26T07:24:00Z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